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46" w:rsidRDefault="00413B0D" w:rsidP="00C6123F">
      <w:pPr>
        <w:rPr>
          <w:noProof/>
          <w:lang w:val="en-US"/>
        </w:rPr>
      </w:pPr>
      <w:r>
        <w:rPr>
          <w:noProof/>
          <w:lang w:eastAsia="nl-NL"/>
        </w:rPr>
        <w:pict>
          <v:shapetype id="_x0000_t202" coordsize="21600,21600" o:spt="202" path="m,l,21600r21600,l21600,xe">
            <v:stroke joinstyle="miter"/>
            <v:path gradientshapeok="t" o:connecttype="rect"/>
          </v:shapetype>
          <v:shape id="Text Box 15" o:spid="_x0000_s1026" type="#_x0000_t202" style="position:absolute;margin-left:-14.2pt;margin-top:292.15pt;width:205.1pt;height:8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" stroked="f">
            <v:textbox>
              <w:txbxContent>
                <w:p w:rsidR="009E28EA" w:rsidRPr="006C73F1" w:rsidRDefault="009E28EA" w:rsidP="00C6123F">
                  <w:r w:rsidRPr="007E247D">
                    <w:t>Documentversie:</w:t>
                  </w:r>
                  <w:r>
                    <w:t xml:space="preserve"> 0.1</w:t>
                  </w:r>
                </w:p>
                <w:p w:rsidR="009E28EA" w:rsidRPr="006C73F1" w:rsidRDefault="009E28EA" w:rsidP="00C6123F">
                  <w:r w:rsidRPr="007E247D">
                    <w:rPr>
                      <w:b/>
                    </w:rPr>
                    <w:t>Datum:</w:t>
                  </w:r>
                  <w:r w:rsidRPr="006C73F1">
                    <w:t xml:space="preserve"> </w:t>
                  </w:r>
                  <w:r w:rsidR="00CC56FD">
                    <w:t>30</w:t>
                  </w:r>
                  <w:r>
                    <w:t>-07-2012</w:t>
                  </w:r>
                </w:p>
                <w:p w:rsidR="009E28EA" w:rsidRPr="006C73F1" w:rsidRDefault="009E28EA" w:rsidP="00C6123F">
                  <w:r w:rsidRPr="007E247D">
                    <w:rPr>
                      <w:b/>
                    </w:rPr>
                    <w:t>Status:</w:t>
                  </w:r>
                  <w:r w:rsidRPr="006C73F1">
                    <w:t xml:space="preserve"> </w:t>
                  </w:r>
                  <w:r>
                    <w:t>concept</w:t>
                  </w:r>
                </w:p>
                <w:p w:rsidR="009E28EA" w:rsidRDefault="009E28EA" w:rsidP="00C6123F"/>
              </w:txbxContent>
            </v:textbox>
          </v:shape>
        </w:pict>
      </w:r>
      <w:r>
        <w:rPr>
          <w:noProof/>
          <w:lang w:eastAsia="nl-NL"/>
        </w:rPr>
        <w:pict>
          <v:shape id="Text Box 2" o:spid="_x0000_s1027" type="#_x0000_t202" style="position:absolute;margin-left:56.65pt;margin-top:264pt;width:391.9pt;height:73.5pt;z-index:251655168;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" stroked="f">
            <v:fill opacity="0"/>
            <v:textbox inset="0,0,0,0">
              <w:txbxContent>
                <w:p w:rsidR="00605BCF" w:rsidRDefault="009E28EA" w:rsidP="00C6123F">
                  <w:pPr>
                    <w:pStyle w:val="Subtitel"/>
                    <w:rPr>
                      <w:sz w:val="36"/>
                    </w:rPr>
                  </w:pPr>
                  <w:r w:rsidRPr="00953A54">
                    <w:rPr>
                      <w:sz w:val="36"/>
                    </w:rPr>
                    <w:t xml:space="preserve">Standaard testset voor het testen van de </w:t>
                  </w:r>
                </w:p>
                <w:p w:rsidR="009E28EA" w:rsidRPr="00953A54" w:rsidRDefault="009E28EA" w:rsidP="00C6123F">
                  <w:pPr>
                    <w:pStyle w:val="Subtitel"/>
                    <w:rPr>
                      <w:sz w:val="36"/>
                    </w:rPr>
                  </w:pPr>
                  <w:r w:rsidRPr="00953A54">
                    <w:rPr>
                      <w:sz w:val="36"/>
                    </w:rPr>
                    <w:t xml:space="preserve">BAG-WOZ koppeling met het </w:t>
                  </w:r>
                  <w:r w:rsidRPr="00953A54">
                    <w:rPr>
                      <w:sz w:val="36"/>
                    </w:rPr>
                    <w:br/>
                    <w:t>StUF Testplatform</w:t>
                  </w:r>
                </w:p>
              </w:txbxContent>
            </v:textbox>
            <w10:wrap type="topAndBottom" anchorx="page" anchory="page"/>
          </v:shape>
        </w:pict>
      </w:r>
      <w:r>
        <w:rPr>
          <w:noProof/>
          <w:lang w:eastAsia="nl-NL"/>
        </w:rPr>
        <w:pict>
          <v:shape id="_x0000_s1028" type="#_x0000_t202" style="position:absolute;margin-left:56.65pt;margin-top:182.25pt;width:399.35pt;height:73.5pt;z-index:251654144;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" stroked="f">
            <v:fill opacity="0"/>
            <v:textbox inset="0,0,0,0">
              <w:txbxContent>
                <w:p w:rsidR="009E28EA" w:rsidRDefault="009E28EA" w:rsidP="00C6123F">
                  <w:pPr>
                    <w:pStyle w:val="Titel"/>
                  </w:pPr>
                  <w:r>
                    <w:t>Testset BAG WOZ</w:t>
                  </w:r>
                </w:p>
                <w:p w:rsidR="009E28EA" w:rsidRPr="00BD7C04" w:rsidRDefault="009E28EA" w:rsidP="00C6123F"/>
              </w:txbxContent>
            </v:textbox>
            <w10:wrap type="topAndBottom" anchorx="page" anchory="page"/>
          </v:shape>
        </w:pict>
      </w:r>
    </w:p>
    <w:p w:rsidR="00FE3046" w:rsidRDefault="00FE3046" w:rsidP="00C6123F">
      <w:pPr>
        <w:sectPr w:rsidR="00FE3046">
          <w:headerReference w:type="default" r:id="rId8"/>
          <w:pgSz w:w="11906" w:h="16838"/>
          <w:pgMar w:top="1417" w:right="1417" w:bottom="1417" w:left="1417" w:header="708" w:footer="708" w:gutter="0"/>
          <w:cols w:space="708"/>
          <w:docGrid w:linePitch="360"/>
        </w:sectPr>
      </w:pPr>
    </w:p>
    <w:p w:rsidR="00FE3046" w:rsidRDefault="00FE3046" w:rsidP="00C6123F">
      <w:pPr>
        <w:pStyle w:val="Hoofdstuktitelzondernummering"/>
      </w:pPr>
      <w:bookmarkStart w:id="0" w:name="_Toc287446814"/>
      <w:bookmarkStart w:id="1" w:name="_Toc331507544"/>
      <w:r>
        <w:lastRenderedPageBreak/>
        <w:t>Inhoudsopgave</w:t>
      </w:r>
      <w:bookmarkEnd w:id="0"/>
      <w:bookmarkEnd w:id="1"/>
    </w:p>
    <w:p w:rsidR="008E0589" w:rsidRDefault="00413B0D">
      <w:pPr>
        <w:pStyle w:val="Inhopg1"/>
        <w:rPr>
          <w:rFonts w:eastAsiaTheme="minorEastAsia" w:cstheme="minorBidi"/>
          <w:b w:val="0"/>
          <w:noProof/>
          <w:color w:val="auto"/>
          <w:kern w:val="0"/>
          <w:szCs w:val="22"/>
          <w:lang w:eastAsia="nl-NL"/>
        </w:rPr>
      </w:pPr>
      <w:r w:rsidRPr="00413B0D">
        <w:fldChar w:fldCharType="begin"/>
      </w:r>
      <w:r w:rsidR="00FE3046" w:rsidRPr="0002191A">
        <w:instrText xml:space="preserve"> TOC \o "1-2" \h \z \u </w:instrText>
      </w:r>
      <w:r w:rsidRPr="00413B0D">
        <w:fldChar w:fldCharType="separate"/>
      </w:r>
      <w:hyperlink w:anchor="_Toc331507544" w:history="1">
        <w:r w:rsidR="008E0589" w:rsidRPr="009C2D01">
          <w:rPr>
            <w:rStyle w:val="Hyperlink"/>
            <w:noProof/>
          </w:rPr>
          <w:t>Inhoudsopgave</w:t>
        </w:r>
        <w:r w:rsidR="008E0589">
          <w:rPr>
            <w:noProof/>
            <w:webHidden/>
          </w:rPr>
          <w:tab/>
        </w:r>
        <w:r>
          <w:rPr>
            <w:noProof/>
            <w:webHidden/>
          </w:rPr>
          <w:fldChar w:fldCharType="begin"/>
        </w:r>
        <w:r w:rsidR="008E0589">
          <w:rPr>
            <w:noProof/>
            <w:webHidden/>
          </w:rPr>
          <w:instrText xml:space="preserve"> PAGEREF _Toc331507544 \h </w:instrText>
        </w:r>
        <w:r>
          <w:rPr>
            <w:noProof/>
            <w:webHidden/>
          </w:rPr>
        </w:r>
        <w:r>
          <w:rPr>
            <w:noProof/>
            <w:webHidden/>
          </w:rPr>
          <w:fldChar w:fldCharType="separate"/>
        </w:r>
        <w:r w:rsidR="008E0589">
          <w:rPr>
            <w:noProof/>
            <w:webHidden/>
          </w:rPr>
          <w:t>2</w:t>
        </w:r>
        <w:r>
          <w:rPr>
            <w:noProof/>
            <w:webHidden/>
          </w:rPr>
          <w:fldChar w:fldCharType="end"/>
        </w:r>
      </w:hyperlink>
    </w:p>
    <w:p w:rsidR="008E0589" w:rsidRDefault="00413B0D">
      <w:pPr>
        <w:pStyle w:val="Inhopg1"/>
        <w:tabs>
          <w:tab w:val="left" w:pos="567"/>
        </w:tabs>
        <w:rPr>
          <w:rFonts w:eastAsiaTheme="minorEastAsia" w:cstheme="minorBidi"/>
          <w:b w:val="0"/>
          <w:noProof/>
          <w:color w:val="auto"/>
          <w:kern w:val="0"/>
          <w:szCs w:val="22"/>
          <w:lang w:eastAsia="nl-NL"/>
        </w:rPr>
      </w:pPr>
      <w:hyperlink w:anchor="_Toc331507545" w:history="1">
        <w:r w:rsidR="008E0589" w:rsidRPr="009C2D01">
          <w:rPr>
            <w:rStyle w:val="Hyperlink"/>
            <w:noProof/>
          </w:rPr>
          <w:t>1.</w:t>
        </w:r>
        <w:r w:rsidR="008E0589">
          <w:rPr>
            <w:rFonts w:eastAsiaTheme="minorEastAsia" w:cstheme="minorBidi"/>
            <w:b w:val="0"/>
            <w:noProof/>
            <w:color w:val="auto"/>
            <w:kern w:val="0"/>
            <w:szCs w:val="22"/>
            <w:lang w:eastAsia="nl-NL"/>
          </w:rPr>
          <w:tab/>
        </w:r>
        <w:r w:rsidR="008E0589" w:rsidRPr="009C2D01">
          <w:rPr>
            <w:rStyle w:val="Hyperlink"/>
            <w:noProof/>
          </w:rPr>
          <w:t>Inleiding</w:t>
        </w:r>
        <w:r w:rsidR="008E0589">
          <w:rPr>
            <w:noProof/>
            <w:webHidden/>
          </w:rPr>
          <w:tab/>
        </w:r>
        <w:r>
          <w:rPr>
            <w:noProof/>
            <w:webHidden/>
          </w:rPr>
          <w:fldChar w:fldCharType="begin"/>
        </w:r>
        <w:r w:rsidR="008E0589">
          <w:rPr>
            <w:noProof/>
            <w:webHidden/>
          </w:rPr>
          <w:instrText xml:space="preserve"> PAGEREF _Toc331507545 \h </w:instrText>
        </w:r>
        <w:r>
          <w:rPr>
            <w:noProof/>
            <w:webHidden/>
          </w:rPr>
        </w:r>
        <w:r>
          <w:rPr>
            <w:noProof/>
            <w:webHidden/>
          </w:rPr>
          <w:fldChar w:fldCharType="separate"/>
        </w:r>
        <w:r w:rsidR="008E0589">
          <w:rPr>
            <w:noProof/>
            <w:webHidden/>
          </w:rPr>
          <w:t>4</w:t>
        </w:r>
        <w:r>
          <w:rPr>
            <w:noProof/>
            <w:webHidden/>
          </w:rPr>
          <w:fldChar w:fldCharType="end"/>
        </w:r>
      </w:hyperlink>
    </w:p>
    <w:p w:rsidR="008E0589" w:rsidRDefault="00413B0D">
      <w:pPr>
        <w:pStyle w:val="Inhopg2"/>
        <w:rPr>
          <w:rFonts w:eastAsiaTheme="minorEastAsia" w:cstheme="minorBidi"/>
          <w:b w:val="0"/>
          <w:color w:val="auto"/>
          <w:kern w:val="0"/>
          <w:sz w:val="22"/>
          <w:szCs w:val="22"/>
          <w:lang w:eastAsia="nl-NL"/>
        </w:rPr>
      </w:pPr>
      <w:hyperlink w:anchor="_Toc331507546" w:history="1">
        <w:r w:rsidR="008E0589" w:rsidRPr="009C2D01">
          <w:rPr>
            <w:rStyle w:val="Hyperlink"/>
          </w:rPr>
          <w:t>1.1.</w:t>
        </w:r>
        <w:r w:rsidR="008E0589">
          <w:rPr>
            <w:rFonts w:eastAsiaTheme="minorEastAsia" w:cstheme="minorBidi"/>
            <w:b w:val="0"/>
            <w:color w:val="auto"/>
            <w:kern w:val="0"/>
            <w:sz w:val="22"/>
            <w:szCs w:val="22"/>
            <w:lang w:eastAsia="nl-NL"/>
          </w:rPr>
          <w:tab/>
        </w:r>
        <w:r w:rsidR="008E0589" w:rsidRPr="009C2D01">
          <w:rPr>
            <w:rStyle w:val="Hyperlink"/>
          </w:rPr>
          <w:t>Aanleiding</w:t>
        </w:r>
        <w:r w:rsidR="008E0589">
          <w:rPr>
            <w:webHidden/>
          </w:rPr>
          <w:tab/>
        </w:r>
        <w:r>
          <w:rPr>
            <w:webHidden/>
          </w:rPr>
          <w:fldChar w:fldCharType="begin"/>
        </w:r>
        <w:r w:rsidR="008E0589">
          <w:rPr>
            <w:webHidden/>
          </w:rPr>
          <w:instrText xml:space="preserve"> PAGEREF _Toc331507546 \h </w:instrText>
        </w:r>
        <w:r>
          <w:rPr>
            <w:webHidden/>
          </w:rPr>
        </w:r>
        <w:r>
          <w:rPr>
            <w:webHidden/>
          </w:rPr>
          <w:fldChar w:fldCharType="separate"/>
        </w:r>
        <w:r w:rsidR="008E0589">
          <w:rPr>
            <w:webHidden/>
          </w:rPr>
          <w:t>4</w:t>
        </w:r>
        <w:r>
          <w:rPr>
            <w:webHidden/>
          </w:rPr>
          <w:fldChar w:fldCharType="end"/>
        </w:r>
      </w:hyperlink>
    </w:p>
    <w:p w:rsidR="008E0589" w:rsidRDefault="00413B0D">
      <w:pPr>
        <w:pStyle w:val="Inhopg2"/>
        <w:rPr>
          <w:rFonts w:eastAsiaTheme="minorEastAsia" w:cstheme="minorBidi"/>
          <w:b w:val="0"/>
          <w:color w:val="auto"/>
          <w:kern w:val="0"/>
          <w:sz w:val="22"/>
          <w:szCs w:val="22"/>
          <w:lang w:eastAsia="nl-NL"/>
        </w:rPr>
      </w:pPr>
      <w:hyperlink w:anchor="_Toc331507547" w:history="1">
        <w:r w:rsidR="008E0589" w:rsidRPr="009C2D01">
          <w:rPr>
            <w:rStyle w:val="Hyperlink"/>
          </w:rPr>
          <w:t>1.2.</w:t>
        </w:r>
        <w:r w:rsidR="008E0589">
          <w:rPr>
            <w:rFonts w:eastAsiaTheme="minorEastAsia" w:cstheme="minorBidi"/>
            <w:b w:val="0"/>
            <w:color w:val="auto"/>
            <w:kern w:val="0"/>
            <w:sz w:val="22"/>
            <w:szCs w:val="22"/>
            <w:lang w:eastAsia="nl-NL"/>
          </w:rPr>
          <w:tab/>
        </w:r>
        <w:r w:rsidR="008E0589" w:rsidRPr="009C2D01">
          <w:rPr>
            <w:rStyle w:val="Hyperlink"/>
          </w:rPr>
          <w:t>Doel van document</w:t>
        </w:r>
        <w:r w:rsidR="008E0589">
          <w:rPr>
            <w:webHidden/>
          </w:rPr>
          <w:tab/>
        </w:r>
        <w:r>
          <w:rPr>
            <w:webHidden/>
          </w:rPr>
          <w:fldChar w:fldCharType="begin"/>
        </w:r>
        <w:r w:rsidR="008E0589">
          <w:rPr>
            <w:webHidden/>
          </w:rPr>
          <w:instrText xml:space="preserve"> PAGEREF _Toc331507547 \h </w:instrText>
        </w:r>
        <w:r>
          <w:rPr>
            <w:webHidden/>
          </w:rPr>
        </w:r>
        <w:r>
          <w:rPr>
            <w:webHidden/>
          </w:rPr>
          <w:fldChar w:fldCharType="separate"/>
        </w:r>
        <w:r w:rsidR="008E0589">
          <w:rPr>
            <w:webHidden/>
          </w:rPr>
          <w:t>4</w:t>
        </w:r>
        <w:r>
          <w:rPr>
            <w:webHidden/>
          </w:rPr>
          <w:fldChar w:fldCharType="end"/>
        </w:r>
      </w:hyperlink>
    </w:p>
    <w:p w:rsidR="008E0589" w:rsidRDefault="00413B0D">
      <w:pPr>
        <w:pStyle w:val="Inhopg1"/>
        <w:tabs>
          <w:tab w:val="left" w:pos="567"/>
        </w:tabs>
        <w:rPr>
          <w:rFonts w:eastAsiaTheme="minorEastAsia" w:cstheme="minorBidi"/>
          <w:b w:val="0"/>
          <w:noProof/>
          <w:color w:val="auto"/>
          <w:kern w:val="0"/>
          <w:szCs w:val="22"/>
          <w:lang w:eastAsia="nl-NL"/>
        </w:rPr>
      </w:pPr>
      <w:hyperlink w:anchor="_Toc331507548" w:history="1">
        <w:r w:rsidR="008E0589" w:rsidRPr="009C2D01">
          <w:rPr>
            <w:rStyle w:val="Hyperlink"/>
            <w:noProof/>
          </w:rPr>
          <w:t>2.</w:t>
        </w:r>
        <w:r w:rsidR="008E0589">
          <w:rPr>
            <w:rFonts w:eastAsiaTheme="minorEastAsia" w:cstheme="minorBidi"/>
            <w:b w:val="0"/>
            <w:noProof/>
            <w:color w:val="auto"/>
            <w:kern w:val="0"/>
            <w:szCs w:val="22"/>
            <w:lang w:eastAsia="nl-NL"/>
          </w:rPr>
          <w:tab/>
        </w:r>
        <w:r w:rsidR="008E0589" w:rsidRPr="009C2D01">
          <w:rPr>
            <w:rStyle w:val="Hyperlink"/>
            <w:noProof/>
          </w:rPr>
          <w:t>Testset</w:t>
        </w:r>
        <w:r w:rsidR="008E0589">
          <w:rPr>
            <w:noProof/>
            <w:webHidden/>
          </w:rPr>
          <w:tab/>
        </w:r>
        <w:r>
          <w:rPr>
            <w:noProof/>
            <w:webHidden/>
          </w:rPr>
          <w:fldChar w:fldCharType="begin"/>
        </w:r>
        <w:r w:rsidR="008E0589">
          <w:rPr>
            <w:noProof/>
            <w:webHidden/>
          </w:rPr>
          <w:instrText xml:space="preserve"> PAGEREF _Toc331507548 \h </w:instrText>
        </w:r>
        <w:r>
          <w:rPr>
            <w:noProof/>
            <w:webHidden/>
          </w:rPr>
        </w:r>
        <w:r>
          <w:rPr>
            <w:noProof/>
            <w:webHidden/>
          </w:rPr>
          <w:fldChar w:fldCharType="separate"/>
        </w:r>
        <w:r w:rsidR="008E0589">
          <w:rPr>
            <w:noProof/>
            <w:webHidden/>
          </w:rPr>
          <w:t>5</w:t>
        </w:r>
        <w:r>
          <w:rPr>
            <w:noProof/>
            <w:webHidden/>
          </w:rPr>
          <w:fldChar w:fldCharType="end"/>
        </w:r>
      </w:hyperlink>
    </w:p>
    <w:p w:rsidR="008E0589" w:rsidRDefault="00413B0D">
      <w:pPr>
        <w:pStyle w:val="Inhopg2"/>
        <w:rPr>
          <w:rFonts w:eastAsiaTheme="minorEastAsia" w:cstheme="minorBidi"/>
          <w:b w:val="0"/>
          <w:color w:val="auto"/>
          <w:kern w:val="0"/>
          <w:sz w:val="22"/>
          <w:szCs w:val="22"/>
          <w:lang w:eastAsia="nl-NL"/>
        </w:rPr>
      </w:pPr>
      <w:hyperlink w:anchor="_Toc331507549" w:history="1">
        <w:r w:rsidR="008E0589" w:rsidRPr="009C2D01">
          <w:rPr>
            <w:rStyle w:val="Hyperlink"/>
          </w:rPr>
          <w:t>2.1.</w:t>
        </w:r>
        <w:r w:rsidR="008E0589">
          <w:rPr>
            <w:rFonts w:eastAsiaTheme="minorEastAsia" w:cstheme="minorBidi"/>
            <w:b w:val="0"/>
            <w:color w:val="auto"/>
            <w:kern w:val="0"/>
            <w:sz w:val="22"/>
            <w:szCs w:val="22"/>
            <w:lang w:eastAsia="nl-NL"/>
          </w:rPr>
          <w:tab/>
        </w:r>
        <w:r w:rsidR="008E0589" w:rsidRPr="009C2D01">
          <w:rPr>
            <w:rStyle w:val="Hyperlink"/>
          </w:rPr>
          <w:t>Testscope</w:t>
        </w:r>
        <w:r w:rsidR="008E0589">
          <w:rPr>
            <w:webHidden/>
          </w:rPr>
          <w:tab/>
        </w:r>
        <w:r>
          <w:rPr>
            <w:webHidden/>
          </w:rPr>
          <w:fldChar w:fldCharType="begin"/>
        </w:r>
        <w:r w:rsidR="008E0589">
          <w:rPr>
            <w:webHidden/>
          </w:rPr>
          <w:instrText xml:space="preserve"> PAGEREF _Toc331507549 \h </w:instrText>
        </w:r>
        <w:r>
          <w:rPr>
            <w:webHidden/>
          </w:rPr>
        </w:r>
        <w:r>
          <w:rPr>
            <w:webHidden/>
          </w:rPr>
          <w:fldChar w:fldCharType="separate"/>
        </w:r>
        <w:r w:rsidR="008E0589">
          <w:rPr>
            <w:webHidden/>
          </w:rPr>
          <w:t>5</w:t>
        </w:r>
        <w:r>
          <w:rPr>
            <w:webHidden/>
          </w:rPr>
          <w:fldChar w:fldCharType="end"/>
        </w:r>
      </w:hyperlink>
    </w:p>
    <w:p w:rsidR="008E0589" w:rsidRDefault="00413B0D">
      <w:pPr>
        <w:pStyle w:val="Inhopg2"/>
        <w:rPr>
          <w:rFonts w:eastAsiaTheme="minorEastAsia" w:cstheme="minorBidi"/>
          <w:b w:val="0"/>
          <w:color w:val="auto"/>
          <w:kern w:val="0"/>
          <w:sz w:val="22"/>
          <w:szCs w:val="22"/>
          <w:lang w:eastAsia="nl-NL"/>
        </w:rPr>
      </w:pPr>
      <w:hyperlink w:anchor="_Toc331507550" w:history="1">
        <w:r w:rsidR="008E0589" w:rsidRPr="009C2D01">
          <w:rPr>
            <w:rStyle w:val="Hyperlink"/>
          </w:rPr>
          <w:t>2.2.</w:t>
        </w:r>
        <w:r w:rsidR="008E0589">
          <w:rPr>
            <w:rFonts w:eastAsiaTheme="minorEastAsia" w:cstheme="minorBidi"/>
            <w:b w:val="0"/>
            <w:color w:val="auto"/>
            <w:kern w:val="0"/>
            <w:sz w:val="22"/>
            <w:szCs w:val="22"/>
            <w:lang w:eastAsia="nl-NL"/>
          </w:rPr>
          <w:tab/>
        </w:r>
        <w:r w:rsidR="008E0589" w:rsidRPr="009C2D01">
          <w:rPr>
            <w:rStyle w:val="Hyperlink"/>
          </w:rPr>
          <w:t>Specificatie van testset</w:t>
        </w:r>
        <w:r w:rsidR="008E0589">
          <w:rPr>
            <w:webHidden/>
          </w:rPr>
          <w:tab/>
        </w:r>
        <w:r>
          <w:rPr>
            <w:webHidden/>
          </w:rPr>
          <w:fldChar w:fldCharType="begin"/>
        </w:r>
        <w:r w:rsidR="008E0589">
          <w:rPr>
            <w:webHidden/>
          </w:rPr>
          <w:instrText xml:space="preserve"> PAGEREF _Toc331507550 \h </w:instrText>
        </w:r>
        <w:r>
          <w:rPr>
            <w:webHidden/>
          </w:rPr>
        </w:r>
        <w:r>
          <w:rPr>
            <w:webHidden/>
          </w:rPr>
          <w:fldChar w:fldCharType="separate"/>
        </w:r>
        <w:r w:rsidR="008E0589">
          <w:rPr>
            <w:webHidden/>
          </w:rPr>
          <w:t>5</w:t>
        </w:r>
        <w:r>
          <w:rPr>
            <w:webHidden/>
          </w:rPr>
          <w:fldChar w:fldCharType="end"/>
        </w:r>
      </w:hyperlink>
    </w:p>
    <w:p w:rsidR="008E0589" w:rsidRDefault="00413B0D">
      <w:pPr>
        <w:pStyle w:val="Inhopg2"/>
        <w:rPr>
          <w:rFonts w:eastAsiaTheme="minorEastAsia" w:cstheme="minorBidi"/>
          <w:b w:val="0"/>
          <w:color w:val="auto"/>
          <w:kern w:val="0"/>
          <w:sz w:val="22"/>
          <w:szCs w:val="22"/>
          <w:lang w:eastAsia="nl-NL"/>
        </w:rPr>
      </w:pPr>
      <w:hyperlink w:anchor="_Toc331507551" w:history="1">
        <w:r w:rsidR="008E0589" w:rsidRPr="009C2D01">
          <w:rPr>
            <w:rStyle w:val="Hyperlink"/>
          </w:rPr>
          <w:t>2.3.</w:t>
        </w:r>
        <w:r w:rsidR="008E0589">
          <w:rPr>
            <w:rFonts w:eastAsiaTheme="minorEastAsia" w:cstheme="minorBidi"/>
            <w:b w:val="0"/>
            <w:color w:val="auto"/>
            <w:kern w:val="0"/>
            <w:sz w:val="22"/>
            <w:szCs w:val="22"/>
            <w:lang w:eastAsia="nl-NL"/>
          </w:rPr>
          <w:tab/>
        </w:r>
        <w:r w:rsidR="008E0589" w:rsidRPr="009C2D01">
          <w:rPr>
            <w:rStyle w:val="Hyperlink"/>
          </w:rPr>
          <w:t>Testuitvoering en gebruik StUF Testplatform</w:t>
        </w:r>
        <w:r w:rsidR="008E0589">
          <w:rPr>
            <w:webHidden/>
          </w:rPr>
          <w:tab/>
        </w:r>
        <w:r>
          <w:rPr>
            <w:webHidden/>
          </w:rPr>
          <w:fldChar w:fldCharType="begin"/>
        </w:r>
        <w:r w:rsidR="008E0589">
          <w:rPr>
            <w:webHidden/>
          </w:rPr>
          <w:instrText xml:space="preserve"> PAGEREF _Toc331507551 \h </w:instrText>
        </w:r>
        <w:r>
          <w:rPr>
            <w:webHidden/>
          </w:rPr>
        </w:r>
        <w:r>
          <w:rPr>
            <w:webHidden/>
          </w:rPr>
          <w:fldChar w:fldCharType="separate"/>
        </w:r>
        <w:r w:rsidR="008E0589">
          <w:rPr>
            <w:webHidden/>
          </w:rPr>
          <w:t>9</w:t>
        </w:r>
        <w:r>
          <w:rPr>
            <w:webHidden/>
          </w:rPr>
          <w:fldChar w:fldCharType="end"/>
        </w:r>
      </w:hyperlink>
    </w:p>
    <w:p w:rsidR="00FE3046" w:rsidRDefault="00413B0D" w:rsidP="00C6123F">
      <w:pPr>
        <w:sectPr w:rsidR="00FE3046">
          <w:headerReference w:type="default" r:id="rId9"/>
          <w:footerReference w:type="default" r:id="rId10"/>
          <w:pgSz w:w="11906" w:h="16838"/>
          <w:pgMar w:top="1417" w:right="1417" w:bottom="1417" w:left="1417" w:header="708" w:footer="708" w:gutter="0"/>
          <w:cols w:space="708"/>
          <w:docGrid w:linePitch="360"/>
        </w:sectPr>
      </w:pPr>
      <w:r w:rsidRPr="0002191A">
        <w:fldChar w:fldCharType="end"/>
      </w:r>
    </w:p>
    <w:p w:rsidR="007E247D" w:rsidRDefault="007E247D" w:rsidP="00C6123F">
      <w:pPr>
        <w:pStyle w:val="Tussenkop"/>
      </w:pPr>
      <w:r w:rsidRPr="006C73F1">
        <w:lastRenderedPageBreak/>
        <w:t>Revisies</w:t>
      </w:r>
    </w:p>
    <w:p w:rsidR="007E247D" w:rsidRPr="007E247D" w:rsidRDefault="007E247D" w:rsidP="00C6123F"/>
    <w:tbl>
      <w:tblPr>
        <w:tblW w:w="8931"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000"/>
      </w:tblPr>
      <w:tblGrid>
        <w:gridCol w:w="851"/>
        <w:gridCol w:w="1276"/>
        <w:gridCol w:w="2409"/>
        <w:gridCol w:w="1418"/>
        <w:gridCol w:w="2977"/>
      </w:tblGrid>
      <w:tr w:rsidR="007E247D" w:rsidRPr="006C73F1" w:rsidTr="007E247D">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C6123F">
            <w:r w:rsidRPr="006C73F1">
              <w:t>Versie-</w:t>
            </w:r>
          </w:p>
        </w:tc>
        <w:tc>
          <w:tcPr>
            <w:tcW w:w="1276"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C6123F">
            <w:r w:rsidRPr="006C73F1">
              <w:t xml:space="preserve">Datum </w:t>
            </w:r>
          </w:p>
        </w:tc>
        <w:tc>
          <w:tcPr>
            <w:tcW w:w="2409"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C6123F">
            <w:r w:rsidRPr="006C73F1">
              <w:t>Auteurs</w:t>
            </w:r>
          </w:p>
        </w:tc>
        <w:tc>
          <w:tcPr>
            <w:tcW w:w="1418"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C6123F">
            <w:r w:rsidRPr="006C73F1">
              <w:t>Status</w:t>
            </w:r>
          </w:p>
        </w:tc>
        <w:tc>
          <w:tcPr>
            <w:tcW w:w="2977"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C6123F">
            <w:r w:rsidRPr="006C73F1">
              <w:t>Reden en aard wijziging</w:t>
            </w:r>
          </w:p>
        </w:tc>
      </w:tr>
      <w:tr w:rsidR="007E247D" w:rsidRPr="006C73F1" w:rsidTr="009B03C5">
        <w:trPr>
          <w:cantSplit/>
        </w:trPr>
        <w:tc>
          <w:tcPr>
            <w:tcW w:w="851" w:type="dxa"/>
            <w:tcBorders>
              <w:top w:val="single" w:sz="6" w:space="0" w:color="000000"/>
            </w:tcBorders>
          </w:tcPr>
          <w:p w:rsidR="007E247D" w:rsidRPr="006C73F1" w:rsidRDefault="00BD7C04" w:rsidP="00C6123F">
            <w:r>
              <w:t>0.1</w:t>
            </w:r>
          </w:p>
        </w:tc>
        <w:tc>
          <w:tcPr>
            <w:tcW w:w="1276" w:type="dxa"/>
            <w:tcBorders>
              <w:top w:val="single" w:sz="6" w:space="0" w:color="000000"/>
            </w:tcBorders>
          </w:tcPr>
          <w:p w:rsidR="007E247D" w:rsidRPr="006C73F1" w:rsidRDefault="00605BCF" w:rsidP="00C6123F">
            <w:r>
              <w:t>30</w:t>
            </w:r>
            <w:r w:rsidR="00FE0C03">
              <w:t>-7</w:t>
            </w:r>
            <w:r w:rsidR="00BD7C04">
              <w:t>-2012</w:t>
            </w:r>
          </w:p>
        </w:tc>
        <w:tc>
          <w:tcPr>
            <w:tcW w:w="2409" w:type="dxa"/>
            <w:tcBorders>
              <w:top w:val="single" w:sz="6" w:space="0" w:color="000000"/>
            </w:tcBorders>
          </w:tcPr>
          <w:p w:rsidR="00FE0C03" w:rsidRDefault="00FE0C03" w:rsidP="00FE0C03">
            <w:pPr>
              <w:spacing w:after="0" w:line="240" w:lineRule="auto"/>
            </w:pPr>
            <w:r>
              <w:t xml:space="preserve">Robert Melskens, </w:t>
            </w:r>
          </w:p>
          <w:p w:rsidR="00FE0C03" w:rsidRDefault="00FE0C03" w:rsidP="00FE0C03">
            <w:pPr>
              <w:spacing w:after="0" w:line="240" w:lineRule="auto"/>
            </w:pPr>
            <w:r>
              <w:t xml:space="preserve">Jan Brinkkemper, </w:t>
            </w:r>
          </w:p>
          <w:p w:rsidR="00FE0C03" w:rsidRPr="006C73F1" w:rsidRDefault="00FE0C03" w:rsidP="00FE0C03">
            <w:pPr>
              <w:spacing w:after="0" w:line="240" w:lineRule="auto"/>
            </w:pPr>
            <w:r>
              <w:t>Peter Klaver</w:t>
            </w:r>
          </w:p>
        </w:tc>
        <w:tc>
          <w:tcPr>
            <w:tcW w:w="1418" w:type="dxa"/>
            <w:tcBorders>
              <w:top w:val="single" w:sz="6" w:space="0" w:color="000000"/>
            </w:tcBorders>
          </w:tcPr>
          <w:p w:rsidR="00FE0C03" w:rsidRPr="006C73F1" w:rsidRDefault="00FE0C03" w:rsidP="00FE0C03">
            <w:r>
              <w:t>Concept, 1</w:t>
            </w:r>
            <w:r w:rsidRPr="00FE0C03">
              <w:rPr>
                <w:vertAlign w:val="superscript"/>
              </w:rPr>
              <w:t>e</w:t>
            </w:r>
            <w:r>
              <w:t xml:space="preserve"> opzet</w:t>
            </w:r>
            <w:r w:rsidR="004F4CC0">
              <w:t xml:space="preserve"> voor externe review</w:t>
            </w:r>
          </w:p>
        </w:tc>
        <w:tc>
          <w:tcPr>
            <w:tcW w:w="2977" w:type="dxa"/>
            <w:tcBorders>
              <w:top w:val="single" w:sz="6" w:space="0" w:color="000000"/>
            </w:tcBorders>
          </w:tcPr>
          <w:p w:rsidR="007E247D" w:rsidRPr="006C73F1" w:rsidRDefault="007E247D" w:rsidP="00C6123F">
            <w:proofErr w:type="spellStart"/>
            <w:r>
              <w:t>Nvt</w:t>
            </w:r>
            <w:proofErr w:type="spellEnd"/>
          </w:p>
        </w:tc>
      </w:tr>
      <w:tr w:rsidR="007E247D" w:rsidRPr="006C73F1" w:rsidTr="009B03C5">
        <w:trPr>
          <w:cantSplit/>
        </w:trPr>
        <w:tc>
          <w:tcPr>
            <w:tcW w:w="851" w:type="dxa"/>
          </w:tcPr>
          <w:p w:rsidR="007E247D" w:rsidRPr="006C73F1" w:rsidRDefault="00F94400" w:rsidP="00C6123F">
            <w:ins w:id="2" w:author="Robert Melskens" w:date="2013-02-06T12:53:00Z">
              <w:r>
                <w:t>0.2</w:t>
              </w:r>
            </w:ins>
          </w:p>
        </w:tc>
        <w:tc>
          <w:tcPr>
            <w:tcW w:w="1276" w:type="dxa"/>
          </w:tcPr>
          <w:p w:rsidR="007E247D" w:rsidRPr="006C73F1" w:rsidRDefault="00F94400" w:rsidP="00C6123F">
            <w:ins w:id="3" w:author="Robert Melskens" w:date="2013-02-06T12:53:00Z">
              <w:r>
                <w:t>6-2-2013</w:t>
              </w:r>
            </w:ins>
          </w:p>
        </w:tc>
        <w:tc>
          <w:tcPr>
            <w:tcW w:w="2409" w:type="dxa"/>
          </w:tcPr>
          <w:p w:rsidR="007E247D" w:rsidRPr="006C73F1" w:rsidRDefault="00F94400" w:rsidP="00C6123F">
            <w:ins w:id="4" w:author="Robert Melskens" w:date="2013-02-06T12:53:00Z">
              <w:r>
                <w:t>Robert Melskens</w:t>
              </w:r>
            </w:ins>
          </w:p>
        </w:tc>
        <w:tc>
          <w:tcPr>
            <w:tcW w:w="1418" w:type="dxa"/>
          </w:tcPr>
          <w:p w:rsidR="007E247D" w:rsidRPr="006C73F1" w:rsidRDefault="00F94400" w:rsidP="00C6123F">
            <w:ins w:id="5" w:author="Robert Melskens" w:date="2013-02-06T12:54:00Z">
              <w:r>
                <w:t>Concept</w:t>
              </w:r>
            </w:ins>
          </w:p>
        </w:tc>
        <w:tc>
          <w:tcPr>
            <w:tcW w:w="2977" w:type="dxa"/>
          </w:tcPr>
          <w:p w:rsidR="007E247D" w:rsidRPr="006C73F1" w:rsidRDefault="00F94400" w:rsidP="00FC666F">
            <w:ins w:id="6" w:author="Robert Melskens" w:date="2013-02-06T12:54:00Z">
              <w:r>
                <w:t>Enkele correcties in par. 2.2.2. aangebracht en toevoegingen in par. 2.2.1.</w:t>
              </w:r>
            </w:ins>
          </w:p>
        </w:tc>
      </w:tr>
      <w:tr w:rsidR="007E247D" w:rsidRPr="006C73F1" w:rsidTr="009B03C5">
        <w:trPr>
          <w:cantSplit/>
        </w:trPr>
        <w:tc>
          <w:tcPr>
            <w:tcW w:w="851" w:type="dxa"/>
          </w:tcPr>
          <w:p w:rsidR="007E247D" w:rsidRPr="006C73F1" w:rsidRDefault="007E247D" w:rsidP="00C6123F"/>
        </w:tc>
        <w:tc>
          <w:tcPr>
            <w:tcW w:w="1276" w:type="dxa"/>
          </w:tcPr>
          <w:p w:rsidR="007E247D" w:rsidRPr="006C73F1" w:rsidRDefault="007E247D" w:rsidP="00C6123F"/>
        </w:tc>
        <w:tc>
          <w:tcPr>
            <w:tcW w:w="2409" w:type="dxa"/>
          </w:tcPr>
          <w:p w:rsidR="007E247D" w:rsidRPr="006C73F1" w:rsidRDefault="007E247D" w:rsidP="00C6123F"/>
        </w:tc>
        <w:tc>
          <w:tcPr>
            <w:tcW w:w="1418" w:type="dxa"/>
          </w:tcPr>
          <w:p w:rsidR="007E247D" w:rsidRPr="006C73F1" w:rsidRDefault="007E247D" w:rsidP="00C6123F"/>
        </w:tc>
        <w:tc>
          <w:tcPr>
            <w:tcW w:w="2977" w:type="dxa"/>
          </w:tcPr>
          <w:p w:rsidR="007E247D" w:rsidRPr="006C73F1" w:rsidRDefault="007E247D" w:rsidP="00C6123F"/>
        </w:tc>
      </w:tr>
      <w:tr w:rsidR="002F4B2E" w:rsidRPr="006C73F1" w:rsidTr="009B03C5">
        <w:trPr>
          <w:cantSplit/>
        </w:trPr>
        <w:tc>
          <w:tcPr>
            <w:tcW w:w="851" w:type="dxa"/>
          </w:tcPr>
          <w:p w:rsidR="002F4B2E" w:rsidRDefault="002F4B2E" w:rsidP="00C6123F"/>
        </w:tc>
        <w:tc>
          <w:tcPr>
            <w:tcW w:w="1276" w:type="dxa"/>
          </w:tcPr>
          <w:p w:rsidR="002F4B2E" w:rsidRDefault="002F4B2E" w:rsidP="00C6123F"/>
        </w:tc>
        <w:tc>
          <w:tcPr>
            <w:tcW w:w="2409" w:type="dxa"/>
          </w:tcPr>
          <w:p w:rsidR="002F4B2E" w:rsidRDefault="002F4B2E" w:rsidP="00C6123F"/>
        </w:tc>
        <w:tc>
          <w:tcPr>
            <w:tcW w:w="1418" w:type="dxa"/>
          </w:tcPr>
          <w:p w:rsidR="002F4B2E" w:rsidRDefault="002F4B2E" w:rsidP="00C6123F"/>
        </w:tc>
        <w:tc>
          <w:tcPr>
            <w:tcW w:w="2977" w:type="dxa"/>
          </w:tcPr>
          <w:p w:rsidR="002F4B2E" w:rsidRDefault="002F4B2E" w:rsidP="00C6123F"/>
        </w:tc>
      </w:tr>
    </w:tbl>
    <w:p w:rsidR="007E247D" w:rsidRPr="006C73F1" w:rsidRDefault="007E247D" w:rsidP="00C6123F"/>
    <w:p w:rsidR="00BD7C04" w:rsidRPr="002D2620" w:rsidRDefault="00BD7C04" w:rsidP="002D2620">
      <w:pPr>
        <w:pStyle w:val="Kop1"/>
      </w:pPr>
      <w:bookmarkStart w:id="7" w:name="_Toc321292842"/>
      <w:bookmarkStart w:id="8" w:name="_Toc331507545"/>
      <w:r w:rsidRPr="002D2620">
        <w:lastRenderedPageBreak/>
        <w:t>Inleiding</w:t>
      </w:r>
      <w:bookmarkEnd w:id="7"/>
      <w:bookmarkEnd w:id="8"/>
    </w:p>
    <w:p w:rsidR="00BD7C04" w:rsidRDefault="00BD7C04" w:rsidP="00C6123F"/>
    <w:p w:rsidR="00B166BF" w:rsidRDefault="009A4816" w:rsidP="00B166BF">
      <w:pPr>
        <w:pStyle w:val="Kop2"/>
      </w:pPr>
      <w:bookmarkStart w:id="9" w:name="_Toc331507546"/>
      <w:r>
        <w:t>Aanleiding</w:t>
      </w:r>
      <w:bookmarkEnd w:id="9"/>
    </w:p>
    <w:p w:rsidR="00D661AB" w:rsidRDefault="00404A12" w:rsidP="00FE0C03">
      <w:bookmarkStart w:id="10" w:name="_Toc321292843"/>
      <w:r w:rsidRPr="00CF681F">
        <w:t>In het kader van Operatie NUP</w:t>
      </w:r>
      <w:r w:rsidR="00FE0C03">
        <w:t xml:space="preserve"> wordt implementatie ondersteuning geleverd</w:t>
      </w:r>
      <w:r w:rsidR="009A4816">
        <w:t xml:space="preserve"> en wordt</w:t>
      </w:r>
      <w:r w:rsidRPr="00CF681F">
        <w:t xml:space="preserve"> ten behoeve van</w:t>
      </w:r>
      <w:r w:rsidR="009A4816">
        <w:t xml:space="preserve"> proces en ICT integratie</w:t>
      </w:r>
      <w:r w:rsidRPr="00CF681F">
        <w:t xml:space="preserve"> voor essentiële gemeentelijke ketens een aantal standaarden scherper gedefinieerd</w:t>
      </w:r>
      <w:r w:rsidR="009A4816">
        <w:t>.  V</w:t>
      </w:r>
      <w:r w:rsidR="00FE0C03">
        <w:t>oor de</w:t>
      </w:r>
      <w:r w:rsidR="00961E4B">
        <w:t xml:space="preserve"> sturing op kwalitatief goede </w:t>
      </w:r>
      <w:r w:rsidR="00FE0C03">
        <w:t xml:space="preserve">inbouw van standaarden </w:t>
      </w:r>
      <w:r w:rsidR="00961E4B">
        <w:t xml:space="preserve">worden </w:t>
      </w:r>
      <w:proofErr w:type="spellStart"/>
      <w:r w:rsidR="00FE0C03">
        <w:t>compliancy</w:t>
      </w:r>
      <w:proofErr w:type="spellEnd"/>
      <w:r w:rsidR="00FE0C03">
        <w:t xml:space="preserve"> instrumenten ontwikkeld of bestaande uitgebreid</w:t>
      </w:r>
      <w:r w:rsidR="009A0C7B">
        <w:t xml:space="preserve"> en </w:t>
      </w:r>
      <w:r w:rsidR="00F1341A">
        <w:t xml:space="preserve">zijn middels een convenant afspraken gemaakt met gebruikersverenigingen en ruim </w:t>
      </w:r>
      <w:proofErr w:type="spellStart"/>
      <w:r w:rsidR="00F1341A">
        <w:t>vijtig</w:t>
      </w:r>
      <w:proofErr w:type="spellEnd"/>
      <w:r w:rsidR="00F1341A">
        <w:t xml:space="preserve"> </w:t>
      </w:r>
      <w:proofErr w:type="spellStart"/>
      <w:r w:rsidR="00F1341A">
        <w:t>ict-leveranciers</w:t>
      </w:r>
      <w:proofErr w:type="spellEnd"/>
      <w:r w:rsidR="00F1341A">
        <w:t xml:space="preserve"> die actief zijn op de gemeentelijke markt</w:t>
      </w:r>
      <w:r w:rsidR="00961E4B">
        <w:t>.</w:t>
      </w:r>
    </w:p>
    <w:p w:rsidR="00D661AB" w:rsidRDefault="00D661AB" w:rsidP="00FE0C03">
      <w:r>
        <w:t xml:space="preserve">In het </w:t>
      </w:r>
      <w:hyperlink r:id="rId11" w:history="1">
        <w:r w:rsidRPr="0087664A">
          <w:rPr>
            <w:rStyle w:val="Hyperlink"/>
            <w:rFonts w:asciiTheme="minorHAnsi" w:hAnsiTheme="minorHAnsi"/>
            <w:sz w:val="24"/>
          </w:rPr>
          <w:t>convenant</w:t>
        </w:r>
      </w:hyperlink>
      <w:r w:rsidR="0053070D">
        <w:t xml:space="preserve">  (zie</w:t>
      </w:r>
      <w:r w:rsidR="00605BCF">
        <w:t xml:space="preserve"> </w:t>
      </w:r>
      <w:hyperlink r:id="rId12" w:history="1">
        <w:r w:rsidR="00605BCF" w:rsidRPr="00671CA1">
          <w:rPr>
            <w:rStyle w:val="Hyperlink"/>
            <w:rFonts w:asciiTheme="minorHAnsi" w:hAnsiTheme="minorHAnsi"/>
            <w:sz w:val="24"/>
          </w:rPr>
          <w:t>http://new.kinggemeenten.nl/convenant</w:t>
        </w:r>
      </w:hyperlink>
      <w:r w:rsidR="00605BCF">
        <w:t xml:space="preserve"> </w:t>
      </w:r>
      <w:r w:rsidR="0053070D">
        <w:t xml:space="preserve">) </w:t>
      </w:r>
      <w:r>
        <w:t xml:space="preserve">zijn </w:t>
      </w:r>
      <w:r w:rsidR="00F1341A">
        <w:t xml:space="preserve">onder meer afspraken gemaakt met leveranciers </w:t>
      </w:r>
      <w:r>
        <w:t xml:space="preserve">over </w:t>
      </w:r>
      <w:r w:rsidR="00F1341A">
        <w:t xml:space="preserve">het </w:t>
      </w:r>
      <w:r>
        <w:t xml:space="preserve">gebruik van </w:t>
      </w:r>
      <w:proofErr w:type="spellStart"/>
      <w:r>
        <w:t>compliancy-instrumenten</w:t>
      </w:r>
      <w:proofErr w:type="spellEnd"/>
      <w:r>
        <w:t>.</w:t>
      </w:r>
      <w:r w:rsidRPr="00920B31">
        <w:t xml:space="preserve"> </w:t>
      </w:r>
      <w:r>
        <w:t>Voor de BAG-WOZ zijn 7 softwareleveranciers betrokken en dienen 9 WOZ-softwarepakketten gekoppeld te worden aan 7 BAG-</w:t>
      </w:r>
      <w:r w:rsidR="00213101">
        <w:t>softwarepakketten</w:t>
      </w:r>
      <w:r>
        <w:t xml:space="preserve"> (Nog afgezien van leveranciers van taxatiemodules).</w:t>
      </w:r>
      <w:r w:rsidR="00953A54">
        <w:t xml:space="preserve"> Het betreft zowel BAG als BAG+ applicaties.</w:t>
      </w:r>
    </w:p>
    <w:p w:rsidR="009A4816" w:rsidRDefault="00FE0C03" w:rsidP="00FE0C03">
      <w:r>
        <w:t xml:space="preserve">De standaarden voor proces en ICT  integratie </w:t>
      </w:r>
      <w:r w:rsidR="005E4312">
        <w:t xml:space="preserve">ten behoeve van de BAG-WOZ zijn </w:t>
      </w:r>
      <w:r>
        <w:t>reeds beschikbaar</w:t>
      </w:r>
      <w:r w:rsidR="00DB4D16">
        <w:t>.</w:t>
      </w:r>
      <w:r w:rsidR="0087664A">
        <w:t xml:space="preserve"> </w:t>
      </w:r>
      <w:r w:rsidR="00065EBF">
        <w:t>De</w:t>
      </w:r>
      <w:r w:rsidR="005E4312">
        <w:t xml:space="preserve"> </w:t>
      </w:r>
      <w:r w:rsidR="00065EBF">
        <w:t>toetsing van de</w:t>
      </w:r>
      <w:r w:rsidR="005E4312">
        <w:t xml:space="preserve"> juiste </w:t>
      </w:r>
      <w:r w:rsidR="00065EBF">
        <w:t xml:space="preserve">implementatie </w:t>
      </w:r>
      <w:r w:rsidR="005E4312">
        <w:t>van deze</w:t>
      </w:r>
      <w:r w:rsidR="00065EBF">
        <w:t xml:space="preserve"> op </w:t>
      </w:r>
      <w:proofErr w:type="spellStart"/>
      <w:r w:rsidR="00065EBF">
        <w:t>StUF</w:t>
      </w:r>
      <w:proofErr w:type="spellEnd"/>
      <w:r w:rsidR="00065EBF">
        <w:t xml:space="preserve"> gebaseerde </w:t>
      </w:r>
      <w:r w:rsidR="00605BCF">
        <w:t>koppeling</w:t>
      </w:r>
      <w:r w:rsidR="00065EBF">
        <w:t xml:space="preserve"> kan het </w:t>
      </w:r>
      <w:proofErr w:type="spellStart"/>
      <w:r w:rsidR="00065EBF">
        <w:t>StUFtestplatform</w:t>
      </w:r>
      <w:proofErr w:type="spellEnd"/>
      <w:r w:rsidR="00065EBF">
        <w:t xml:space="preserve"> worden gebruikt.  </w:t>
      </w:r>
      <w:r w:rsidR="00F1341A">
        <w:t>Over welke testen minimaal moeten worden uitgevoerd moeten nog aanvullende ‘</w:t>
      </w:r>
      <w:proofErr w:type="spellStart"/>
      <w:r w:rsidR="00F1341A">
        <w:t>compliancy</w:t>
      </w:r>
      <w:proofErr w:type="spellEnd"/>
      <w:r w:rsidR="00F1341A">
        <w:t xml:space="preserve"> afspraken’ worden gemaakt. </w:t>
      </w:r>
      <w:r w:rsidR="00065EBF">
        <w:t xml:space="preserve"> </w:t>
      </w:r>
      <w:r w:rsidR="00F1341A">
        <w:t xml:space="preserve">Onderliggende document geeft hier invulling aan.  Het beschrijft </w:t>
      </w:r>
      <w:r w:rsidR="00065EBF">
        <w:t>één</w:t>
      </w:r>
      <w:r w:rsidR="00F1341A">
        <w:t xml:space="preserve"> standaard</w:t>
      </w:r>
      <w:r w:rsidR="00065EBF">
        <w:t xml:space="preserve"> testset die </w:t>
      </w:r>
      <w:r w:rsidR="00F1341A">
        <w:t xml:space="preserve">tenminste </w:t>
      </w:r>
      <w:r w:rsidR="00065EBF">
        <w:t>voor</w:t>
      </w:r>
      <w:r w:rsidR="00C03F4F">
        <w:t xml:space="preserve"> alle</w:t>
      </w:r>
      <w:r w:rsidR="00065EBF">
        <w:t xml:space="preserve"> de gemeentelijke BAG en WOZ softwareproducten </w:t>
      </w:r>
      <w:r w:rsidR="00B2559E">
        <w:t>geldt,</w:t>
      </w:r>
      <w:bookmarkEnd w:id="10"/>
      <w:r w:rsidR="00DB4D16">
        <w:t>.</w:t>
      </w:r>
    </w:p>
    <w:p w:rsidR="009A4816" w:rsidRDefault="009A4816" w:rsidP="009A4816">
      <w:pPr>
        <w:pStyle w:val="Kop2"/>
      </w:pPr>
      <w:bookmarkStart w:id="11" w:name="_Toc331507547"/>
      <w:r>
        <w:t>Doel van document</w:t>
      </w:r>
      <w:bookmarkEnd w:id="11"/>
    </w:p>
    <w:p w:rsidR="00961E4B" w:rsidRDefault="009A4816" w:rsidP="00DB4D16">
      <w:r>
        <w:t>Doel van</w:t>
      </w:r>
      <w:r w:rsidR="0087664A">
        <w:t xml:space="preserve"> dit</w:t>
      </w:r>
      <w:r>
        <w:t xml:space="preserve"> document is </w:t>
      </w:r>
      <w:r w:rsidR="00262EA5">
        <w:t>het definiëren van een standaard</w:t>
      </w:r>
      <w:r w:rsidRPr="00FE0C03">
        <w:t xml:space="preserve"> testset voor </w:t>
      </w:r>
      <w:r w:rsidR="00C03F4F">
        <w:t xml:space="preserve">het testen van </w:t>
      </w:r>
      <w:r w:rsidRPr="00FE0C03">
        <w:t>de koppeling van</w:t>
      </w:r>
      <w:r w:rsidR="00B2559E">
        <w:t xml:space="preserve"> gemeentelijke</w:t>
      </w:r>
      <w:r w:rsidRPr="00FE0C03">
        <w:t xml:space="preserve"> BAG en WOZ systemen.  </w:t>
      </w:r>
      <w:r w:rsidR="00FE0C03" w:rsidRPr="00FE0C03">
        <w:t>De in deze testset beschreven teste</w:t>
      </w:r>
      <w:r w:rsidR="00690A26">
        <w:t>n dienen voorafgaand aan het</w:t>
      </w:r>
      <w:r w:rsidR="00C03F4F">
        <w:t xml:space="preserve"> ketentesten en</w:t>
      </w:r>
      <w:r w:rsidR="00690A26">
        <w:t xml:space="preserve"> in</w:t>
      </w:r>
      <w:r>
        <w:t xml:space="preserve"> </w:t>
      </w:r>
      <w:r w:rsidR="00FE0C03" w:rsidRPr="00FE0C03">
        <w:t>productienemen van</w:t>
      </w:r>
      <w:r>
        <w:t xml:space="preserve"> (aangepaste</w:t>
      </w:r>
      <w:r w:rsidR="00C03F4F">
        <w:t xml:space="preserve"> of nieuwe</w:t>
      </w:r>
      <w:r>
        <w:t>)</w:t>
      </w:r>
      <w:r w:rsidR="00FE0C03" w:rsidRPr="00FE0C03">
        <w:t xml:space="preserve"> BAG</w:t>
      </w:r>
      <w:r w:rsidR="00D661AB">
        <w:t>-</w:t>
      </w:r>
      <w:r w:rsidR="00FE0C03" w:rsidRPr="00FE0C03">
        <w:t xml:space="preserve"> en WOZ</w:t>
      </w:r>
      <w:r w:rsidR="00D661AB">
        <w:t>-</w:t>
      </w:r>
      <w:r w:rsidR="0070659C">
        <w:t>applicatie</w:t>
      </w:r>
      <w:r w:rsidR="0070659C" w:rsidRPr="00FE0C03">
        <w:t xml:space="preserve"> </w:t>
      </w:r>
      <w:r w:rsidR="00FE0C03" w:rsidRPr="00FE0C03">
        <w:t xml:space="preserve">uitgevoerd te worden.  </w:t>
      </w:r>
      <w:r w:rsidR="00262EA5">
        <w:t xml:space="preserve">De testen dienen uitgevoerd te worden met behulp van het  </w:t>
      </w:r>
      <w:hyperlink r:id="rId13" w:history="1">
        <w:proofErr w:type="spellStart"/>
        <w:r w:rsidRPr="0087664A">
          <w:rPr>
            <w:rStyle w:val="Hyperlink"/>
            <w:rFonts w:asciiTheme="minorHAnsi" w:hAnsiTheme="minorHAnsi"/>
            <w:sz w:val="24"/>
          </w:rPr>
          <w:t>StUF</w:t>
        </w:r>
        <w:proofErr w:type="spellEnd"/>
        <w:r w:rsidR="00690A26" w:rsidRPr="0087664A">
          <w:rPr>
            <w:rStyle w:val="Hyperlink"/>
            <w:rFonts w:asciiTheme="minorHAnsi" w:hAnsiTheme="minorHAnsi"/>
            <w:sz w:val="24"/>
          </w:rPr>
          <w:t xml:space="preserve"> T</w:t>
        </w:r>
        <w:r w:rsidRPr="0087664A">
          <w:rPr>
            <w:rStyle w:val="Hyperlink"/>
            <w:rFonts w:asciiTheme="minorHAnsi" w:hAnsiTheme="minorHAnsi"/>
            <w:sz w:val="24"/>
          </w:rPr>
          <w:t>estplatform</w:t>
        </w:r>
      </w:hyperlink>
      <w:r>
        <w:t>.</w:t>
      </w:r>
    </w:p>
    <w:p w:rsidR="000C5E84" w:rsidRDefault="000C5E84" w:rsidP="00DB4D16">
      <w:r>
        <w:t>Voor het gebruik van dit document wordt inhoudelijke kennis verondersteld  van de betreffende systemen</w:t>
      </w:r>
      <w:r w:rsidR="00C03F4F">
        <w:t xml:space="preserve">, </w:t>
      </w:r>
      <w:r>
        <w:t>de te</w:t>
      </w:r>
      <w:r w:rsidR="00C03F4F">
        <w:t xml:space="preserve"> gebruiken</w:t>
      </w:r>
      <w:r>
        <w:t xml:space="preserve"> standaarden</w:t>
      </w:r>
      <w:r w:rsidR="00C03F4F">
        <w:t xml:space="preserve">, </w:t>
      </w:r>
      <w:r>
        <w:t>kennis van applicatie-integratie</w:t>
      </w:r>
      <w:r w:rsidR="003B57E9">
        <w:t xml:space="preserve"> en het testen daarvan</w:t>
      </w:r>
      <w:r>
        <w:t>.</w:t>
      </w:r>
    </w:p>
    <w:p w:rsidR="00961E4B" w:rsidRDefault="00961E4B" w:rsidP="00961E4B">
      <w:pPr>
        <w:pStyle w:val="Kop1"/>
      </w:pPr>
      <w:bookmarkStart w:id="12" w:name="_Toc331507548"/>
      <w:r>
        <w:lastRenderedPageBreak/>
        <w:t>Testset</w:t>
      </w:r>
      <w:bookmarkEnd w:id="12"/>
    </w:p>
    <w:p w:rsidR="00961E4B" w:rsidRDefault="00961E4B" w:rsidP="00961E4B">
      <w:pPr>
        <w:pStyle w:val="Kop2"/>
      </w:pPr>
      <w:bookmarkStart w:id="13" w:name="_Toc331507549"/>
      <w:r>
        <w:t>Testscope</w:t>
      </w:r>
      <w:bookmarkEnd w:id="13"/>
    </w:p>
    <w:p w:rsidR="00B2559E" w:rsidRDefault="00B2559E" w:rsidP="00961E4B">
      <w:pPr>
        <w:spacing w:after="0" w:line="240" w:lineRule="auto"/>
      </w:pPr>
      <w:bookmarkStart w:id="14" w:name="_GoBack"/>
      <w:bookmarkEnd w:id="14"/>
    </w:p>
    <w:p w:rsidR="00B2559E" w:rsidRDefault="00B2559E" w:rsidP="00961E4B">
      <w:pPr>
        <w:spacing w:after="0" w:line="240" w:lineRule="auto"/>
      </w:pPr>
      <w:r>
        <w:t xml:space="preserve">Onderliggende testset is de beschrijving van de verzameling van testen die geldt voor alle leveranciers van BAG en WOZ softwareproducten </w:t>
      </w:r>
      <w:r w:rsidR="003B57E9">
        <w:t xml:space="preserve">die </w:t>
      </w:r>
      <w:r>
        <w:t>het convenant hebben ondertekend.</w:t>
      </w:r>
    </w:p>
    <w:p w:rsidR="004F4CC0" w:rsidRDefault="004F4CC0" w:rsidP="00961E4B">
      <w:pPr>
        <w:spacing w:after="0" w:line="240" w:lineRule="auto"/>
      </w:pPr>
      <w:r>
        <w:t xml:space="preserve">Het beschrijft de testen die </w:t>
      </w:r>
      <w:r w:rsidRPr="004F4CC0">
        <w:rPr>
          <w:u w:val="single"/>
        </w:rPr>
        <w:t>minimaal</w:t>
      </w:r>
      <w:r>
        <w:t xml:space="preserve"> preventief uitgevoerd dienen te worden.</w:t>
      </w:r>
    </w:p>
    <w:p w:rsidR="00B2559E" w:rsidRDefault="00B2559E" w:rsidP="00961E4B">
      <w:pPr>
        <w:spacing w:after="0" w:line="240" w:lineRule="auto"/>
      </w:pPr>
    </w:p>
    <w:p w:rsidR="001806FE" w:rsidRDefault="00063D0B" w:rsidP="00961E4B">
      <w:pPr>
        <w:spacing w:after="0" w:line="240" w:lineRule="auto"/>
      </w:pPr>
      <w:r>
        <w:t>Elke l</w:t>
      </w:r>
      <w:r w:rsidR="00961E4B">
        <w:t>everancier</w:t>
      </w:r>
      <w:r>
        <w:t xml:space="preserve"> die</w:t>
      </w:r>
      <w:r w:rsidR="00B2559E">
        <w:t xml:space="preserve"> een BAG e/o een WOZ softwareproduct</w:t>
      </w:r>
      <w:r w:rsidR="00961E4B">
        <w:t xml:space="preserve"> levert</w:t>
      </w:r>
      <w:r>
        <w:t>, biedt</w:t>
      </w:r>
      <w:r w:rsidR="00961E4B">
        <w:t xml:space="preserve"> integratiefunctionaliteit voor de BAG-WOZ koppeling waarbij de volgende eisen van toepassing zijn:</w:t>
      </w:r>
    </w:p>
    <w:p w:rsidR="001806FE" w:rsidRDefault="00961E4B" w:rsidP="00B77666">
      <w:pPr>
        <w:pStyle w:val="Lijstalinea"/>
        <w:numPr>
          <w:ilvl w:val="0"/>
          <w:numId w:val="3"/>
        </w:numPr>
        <w:rPr>
          <w:lang w:val="nl-NL"/>
        </w:rPr>
      </w:pPr>
      <w:r w:rsidRPr="00690A26">
        <w:rPr>
          <w:lang w:val="nl-NL"/>
        </w:rPr>
        <w:t xml:space="preserve">De  BAG-WOZ koppelingen dienen volledig de berichtcatalogus BAG te ondersteunen. </w:t>
      </w:r>
      <w:r w:rsidRPr="001806FE">
        <w:rPr>
          <w:lang w:val="nl-NL"/>
        </w:rPr>
        <w:t>De berichtcatalogus is onderdeel is van</w:t>
      </w:r>
      <w:r w:rsidR="0087664A">
        <w:rPr>
          <w:lang w:val="nl-NL"/>
        </w:rPr>
        <w:t xml:space="preserve"> het horizontale </w:t>
      </w:r>
      <w:proofErr w:type="spellStart"/>
      <w:r w:rsidR="0087664A">
        <w:rPr>
          <w:lang w:val="nl-NL"/>
        </w:rPr>
        <w:t>StUF</w:t>
      </w:r>
      <w:proofErr w:type="spellEnd"/>
      <w:r w:rsidRPr="001806FE">
        <w:rPr>
          <w:lang w:val="nl-NL"/>
        </w:rPr>
        <w:t xml:space="preserve"> sectormodel bg0310, voor de actuele versie zie</w:t>
      </w:r>
      <w:r w:rsidR="001806FE" w:rsidRPr="001806FE">
        <w:rPr>
          <w:lang w:val="nl-NL"/>
        </w:rPr>
        <w:t xml:space="preserve"> </w:t>
      </w:r>
      <w:hyperlink r:id="rId14" w:history="1">
        <w:r w:rsidR="00F42D63" w:rsidRPr="001613CF">
          <w:rPr>
            <w:rStyle w:val="Hyperlink"/>
            <w:rFonts w:ascii="Calibri" w:hAnsi="Calibri"/>
            <w:sz w:val="24"/>
            <w:lang w:val="nl-NL"/>
          </w:rPr>
          <w:t>http://www.kinggemeenten.nl/gemma/gegevens-en-berichten-%28stuf%29/documenten/stuf/5_stuf_sectormodellen/stuf-bg0310-%28in-gebruik%29</w:t>
        </w:r>
      </w:hyperlink>
      <w:r w:rsidR="00F42D63">
        <w:rPr>
          <w:lang w:val="nl-NL"/>
        </w:rPr>
        <w:t xml:space="preserve"> </w:t>
      </w:r>
      <w:r w:rsidR="001806FE">
        <w:rPr>
          <w:lang w:val="nl-NL"/>
        </w:rPr>
        <w:br/>
      </w:r>
      <w:r w:rsidR="001806FE">
        <w:rPr>
          <w:lang w:val="nl-NL"/>
        </w:rPr>
        <w:br/>
      </w:r>
      <w:r w:rsidRPr="001806FE">
        <w:rPr>
          <w:lang w:val="nl-NL"/>
        </w:rPr>
        <w:t>Naast de schema’s geldt de aanvullende documentatie op de berichtcatalogus:</w:t>
      </w:r>
      <w:r w:rsidR="001806FE">
        <w:rPr>
          <w:lang w:val="nl-NL"/>
        </w:rPr>
        <w:t xml:space="preserve"> </w:t>
      </w:r>
      <w:hyperlink r:id="rId15" w:history="1">
        <w:r w:rsidR="001806FE" w:rsidRPr="00EC050B">
          <w:rPr>
            <w:rStyle w:val="Hyperlink"/>
            <w:rFonts w:ascii="Calibri" w:hAnsi="Calibri"/>
            <w:sz w:val="24"/>
            <w:lang w:val="nl-NL"/>
          </w:rPr>
          <w:t>http://www.kinggemeenten.nl/media/442143/berichtcatalogus%20bg0310-bag%20versie%201.0.pdf</w:t>
        </w:r>
      </w:hyperlink>
      <w:r w:rsidR="001806FE">
        <w:rPr>
          <w:lang w:val="nl-NL"/>
        </w:rPr>
        <w:br/>
      </w:r>
    </w:p>
    <w:p w:rsidR="00961E4B" w:rsidRPr="001806FE" w:rsidRDefault="00961E4B" w:rsidP="00B77666">
      <w:pPr>
        <w:pStyle w:val="Lijstalinea"/>
        <w:numPr>
          <w:ilvl w:val="0"/>
          <w:numId w:val="3"/>
        </w:numPr>
        <w:rPr>
          <w:lang w:val="nl-NL"/>
        </w:rPr>
      </w:pPr>
      <w:r w:rsidRPr="001806FE">
        <w:rPr>
          <w:lang w:val="nl-NL"/>
        </w:rPr>
        <w:t xml:space="preserve">Leverancier levert voorafgaand aan de in bedrijfstelling en als onderdeel van de acceptatie van de software voor de berichten van alle BAG-WOZ gebeurtenissen testrapportages op uit het </w:t>
      </w:r>
      <w:proofErr w:type="spellStart"/>
      <w:r w:rsidRPr="001806FE">
        <w:rPr>
          <w:lang w:val="nl-NL"/>
        </w:rPr>
        <w:t>StUF</w:t>
      </w:r>
      <w:proofErr w:type="spellEnd"/>
      <w:r w:rsidR="003A2752">
        <w:rPr>
          <w:lang w:val="nl-NL"/>
        </w:rPr>
        <w:t xml:space="preserve"> T</w:t>
      </w:r>
      <w:r w:rsidR="003A2752" w:rsidRPr="001806FE">
        <w:rPr>
          <w:lang w:val="nl-NL"/>
        </w:rPr>
        <w:t>estplatform</w:t>
      </w:r>
      <w:r w:rsidRPr="001806FE">
        <w:rPr>
          <w:lang w:val="nl-NL"/>
        </w:rPr>
        <w:t xml:space="preserve">. </w:t>
      </w:r>
      <w:r w:rsidRPr="00690A26">
        <w:rPr>
          <w:lang w:val="nl-NL"/>
        </w:rPr>
        <w:t>(</w:t>
      </w:r>
      <w:hyperlink r:id="rId16" w:history="1">
        <w:r w:rsidR="00F42D63" w:rsidRPr="00F42D63">
          <w:rPr>
            <w:rStyle w:val="Hyperlink"/>
            <w:rFonts w:ascii="Calibri" w:hAnsi="Calibri"/>
            <w:sz w:val="24"/>
            <w:lang w:val="nl-NL"/>
          </w:rPr>
          <w:t>http://www.stuftestplatform.nl/</w:t>
        </w:r>
      </w:hyperlink>
      <w:r w:rsidRPr="00690A26">
        <w:rPr>
          <w:lang w:val="nl-NL"/>
        </w:rPr>
        <w:t>) In de testrapporten mogen geen fouten voorkomen.</w:t>
      </w:r>
    </w:p>
    <w:p w:rsidR="00961E4B" w:rsidRDefault="00961E4B" w:rsidP="00961E4B">
      <w:pPr>
        <w:pStyle w:val="Kop2"/>
      </w:pPr>
      <w:bookmarkStart w:id="15" w:name="_Toc331507550"/>
      <w:r>
        <w:t>Specificatie van testset</w:t>
      </w:r>
      <w:bookmarkEnd w:id="15"/>
    </w:p>
    <w:p w:rsidR="004F4CC0" w:rsidRDefault="00961E4B" w:rsidP="00D01C8E">
      <w:pPr>
        <w:spacing w:after="0" w:line="240" w:lineRule="auto"/>
      </w:pPr>
      <w:r>
        <w:t xml:space="preserve">De </w:t>
      </w:r>
      <w:r w:rsidR="00DC2461">
        <w:t xml:space="preserve">specificaties van de </w:t>
      </w:r>
      <w:r w:rsidR="00262EA5">
        <w:t xml:space="preserve">uit te voeren testen zijn in bijgevoegd spreadsheet beschreven. </w:t>
      </w:r>
    </w:p>
    <w:p w:rsidR="004F4CC0" w:rsidRDefault="004F4CC0" w:rsidP="00D01C8E">
      <w:pPr>
        <w:spacing w:after="0" w:line="240" w:lineRule="auto"/>
      </w:pPr>
    </w:p>
    <w:p w:rsidR="001938D4" w:rsidRDefault="00D01C8E" w:rsidP="00D01C8E">
      <w:pPr>
        <w:spacing w:after="0" w:line="240" w:lineRule="auto"/>
      </w:pPr>
      <w:r>
        <w:t xml:space="preserve">Uitgangspunt bij het opstellen van de testset is de </w:t>
      </w:r>
      <w:proofErr w:type="spellStart"/>
      <w:r>
        <w:t>koppelvlakbeschrijving</w:t>
      </w:r>
      <w:proofErr w:type="spellEnd"/>
      <w:r>
        <w:t xml:space="preserve"> BAG [1]. </w:t>
      </w:r>
      <w:r w:rsidR="00262EA5">
        <w:t xml:space="preserve">De testset bestaat uit </w:t>
      </w:r>
      <w:r>
        <w:t>vier</w:t>
      </w:r>
      <w:r w:rsidR="00262EA5">
        <w:t xml:space="preserve"> onderdelen namelijk ‘</w:t>
      </w:r>
      <w:r>
        <w:t>I</w:t>
      </w:r>
      <w:r w:rsidR="00262EA5">
        <w:t>nitieel vullen’,</w:t>
      </w:r>
      <w:r>
        <w:t xml:space="preserve"> ‘Gebeurtenissen’,’Synchronisatie’ en ‘vraag,- antwoord’. </w:t>
      </w:r>
    </w:p>
    <w:p w:rsidR="009E28EA" w:rsidRDefault="009E28EA" w:rsidP="00D01C8E">
      <w:pPr>
        <w:spacing w:after="0" w:line="240" w:lineRule="auto"/>
      </w:pPr>
    </w:p>
    <w:p w:rsidR="009E28EA" w:rsidRDefault="009E28EA" w:rsidP="009E28EA">
      <w:pPr>
        <w:spacing w:after="0" w:line="240" w:lineRule="auto"/>
      </w:pPr>
      <w:r>
        <w:t xml:space="preserve">Elke leverancier dient de testen behorende bij het onderdeel ‘Gebeurtenissen’ uit te voeren. De testen behorende bij de onderdelen ‘Initieel vullen’, ‘synchronisatie’ en ‘vraag,-antwoord’ dienen uitgevoerd te worden indien het BAG of WOZ systeem de berichten / functionaliteit behorende bij deze testen ondersteunt. </w:t>
      </w:r>
    </w:p>
    <w:p w:rsidR="009E28EA" w:rsidRDefault="009E28EA" w:rsidP="009E28EA">
      <w:pPr>
        <w:spacing w:after="0" w:line="240" w:lineRule="auto"/>
      </w:pPr>
    </w:p>
    <w:p w:rsidR="00A94ED2" w:rsidRDefault="009E28EA" w:rsidP="00953A54">
      <w:pPr>
        <w:spacing w:after="0" w:line="240" w:lineRule="auto"/>
      </w:pPr>
      <w:r>
        <w:t xml:space="preserve">Alle testen dienen foutloos uitgevoerd te worden op het </w:t>
      </w:r>
      <w:proofErr w:type="spellStart"/>
      <w:r>
        <w:t>StUF</w:t>
      </w:r>
      <w:proofErr w:type="spellEnd"/>
      <w:r>
        <w:t xml:space="preserve"> Testplatform. </w:t>
      </w:r>
      <w:r w:rsidR="00D01C8E">
        <w:t xml:space="preserve">Op verzoek van gemeenten en/of KING dienen de </w:t>
      </w:r>
      <w:r w:rsidR="00063D0B">
        <w:t>test</w:t>
      </w:r>
      <w:r w:rsidR="00D01C8E">
        <w:t>resultaten</w:t>
      </w:r>
      <w:r w:rsidR="00B2559E">
        <w:t xml:space="preserve"> (middels testrapportages uit het </w:t>
      </w:r>
      <w:proofErr w:type="spellStart"/>
      <w:r w:rsidR="00B2559E">
        <w:t>StUFtestplatform</w:t>
      </w:r>
      <w:proofErr w:type="spellEnd"/>
      <w:r w:rsidR="00063D0B">
        <w:t>)</w:t>
      </w:r>
      <w:r w:rsidR="00D01C8E">
        <w:t xml:space="preserve"> beschikbaar te worden gesteld. De resultaten van de test</w:t>
      </w:r>
      <w:r>
        <w:t>en</w:t>
      </w:r>
      <w:r w:rsidR="00D01C8E">
        <w:t xml:space="preserve"> zijn een goede indicatie of de </w:t>
      </w:r>
      <w:r w:rsidR="004F4CC0">
        <w:t xml:space="preserve">geautomatiseerde </w:t>
      </w:r>
      <w:r w:rsidR="00D01C8E">
        <w:t xml:space="preserve">koppelingen voldoen aan de </w:t>
      </w:r>
      <w:proofErr w:type="spellStart"/>
      <w:r w:rsidR="00D01C8E">
        <w:t>StUF</w:t>
      </w:r>
      <w:proofErr w:type="spellEnd"/>
      <w:r w:rsidR="00D01C8E">
        <w:t xml:space="preserve"> standaard. Voor een volledige werkende keten dient altijd ook</w:t>
      </w:r>
      <w:r w:rsidR="004F4CC0">
        <w:t xml:space="preserve"> on-site</w:t>
      </w:r>
      <w:r w:rsidR="00D01C8E">
        <w:t xml:space="preserve"> bij de gemeenten getest te worden.</w:t>
      </w:r>
    </w:p>
    <w:p w:rsidR="00A94ED2" w:rsidRDefault="00A94ED2" w:rsidP="00953A54">
      <w:pPr>
        <w:spacing w:after="0" w:line="240" w:lineRule="auto"/>
      </w:pPr>
    </w:p>
    <w:p w:rsidR="00A94ED2" w:rsidRDefault="00961E4B">
      <w:pPr>
        <w:pStyle w:val="Kop3"/>
      </w:pPr>
      <w:r>
        <w:t>Gebruik van spreadsheet</w:t>
      </w:r>
    </w:p>
    <w:p w:rsidR="00F32F60" w:rsidRDefault="00F32F60" w:rsidP="00961E4B">
      <w:pPr>
        <w:spacing w:after="0" w:line="240" w:lineRule="auto"/>
      </w:pPr>
      <w:r>
        <w:t>Alle in het spreadsheet opgenomen berichten dienen in twee vormen te worden getest</w:t>
      </w:r>
      <w:r w:rsidR="001806FE">
        <w:t>:</w:t>
      </w:r>
    </w:p>
    <w:p w:rsidR="00F32F60" w:rsidRDefault="00F32F60" w:rsidP="00961E4B">
      <w:pPr>
        <w:spacing w:after="0" w:line="240" w:lineRule="auto"/>
      </w:pPr>
    </w:p>
    <w:p w:rsidR="00F32F60" w:rsidRDefault="00F32F60" w:rsidP="00B77666">
      <w:pPr>
        <w:pStyle w:val="Lijstalinea"/>
        <w:numPr>
          <w:ilvl w:val="0"/>
          <w:numId w:val="2"/>
        </w:numPr>
        <w:rPr>
          <w:lang w:val="nl-NL"/>
        </w:rPr>
      </w:pPr>
      <w:r>
        <w:rPr>
          <w:lang w:val="nl-NL"/>
        </w:rPr>
        <w:t>Een keer met</w:t>
      </w:r>
      <w:r w:rsidRPr="00F32F60">
        <w:rPr>
          <w:lang w:val="nl-NL"/>
        </w:rPr>
        <w:t xml:space="preserve"> alle verplicht aanwezige elementen</w:t>
      </w:r>
      <w:r w:rsidR="001806FE">
        <w:rPr>
          <w:lang w:val="nl-NL"/>
        </w:rPr>
        <w:t>. Deze elementen dienen ook gevuld te zijn met een geldige waarde volgens het RSGB</w:t>
      </w:r>
      <w:r w:rsidR="008E0589">
        <w:rPr>
          <w:lang w:val="nl-NL"/>
        </w:rPr>
        <w:t xml:space="preserve"> 2.0</w:t>
      </w:r>
      <w:r w:rsidR="00D514F6">
        <w:rPr>
          <w:lang w:val="nl-NL"/>
        </w:rPr>
        <w:t>/</w:t>
      </w:r>
      <w:proofErr w:type="spellStart"/>
      <w:r w:rsidR="00D514F6">
        <w:rPr>
          <w:lang w:val="nl-NL"/>
        </w:rPr>
        <w:t>StUF</w:t>
      </w:r>
      <w:proofErr w:type="spellEnd"/>
      <w:r w:rsidR="00D514F6">
        <w:rPr>
          <w:lang w:val="nl-NL"/>
        </w:rPr>
        <w:t xml:space="preserve"> BG</w:t>
      </w:r>
      <w:r w:rsidR="008E0589">
        <w:rPr>
          <w:lang w:val="nl-NL"/>
        </w:rPr>
        <w:t xml:space="preserve"> 3.10</w:t>
      </w:r>
      <w:r w:rsidR="001806FE">
        <w:rPr>
          <w:lang w:val="nl-NL"/>
        </w:rPr>
        <w:t>.</w:t>
      </w:r>
    </w:p>
    <w:p w:rsidR="00F32F60" w:rsidRDefault="00F32F60" w:rsidP="00B77666">
      <w:pPr>
        <w:pStyle w:val="Lijstalinea"/>
        <w:numPr>
          <w:ilvl w:val="0"/>
          <w:numId w:val="2"/>
        </w:numPr>
        <w:rPr>
          <w:lang w:val="nl-NL"/>
        </w:rPr>
      </w:pPr>
      <w:r>
        <w:rPr>
          <w:lang w:val="nl-NL"/>
        </w:rPr>
        <w:t xml:space="preserve">Een keer met </w:t>
      </w:r>
      <w:r w:rsidRPr="00F32F60">
        <w:rPr>
          <w:lang w:val="nl-NL"/>
        </w:rPr>
        <w:t>alle ve</w:t>
      </w:r>
      <w:r>
        <w:rPr>
          <w:lang w:val="nl-NL"/>
        </w:rPr>
        <w:t>r</w:t>
      </w:r>
      <w:r w:rsidRPr="00F32F60">
        <w:rPr>
          <w:lang w:val="nl-NL"/>
        </w:rPr>
        <w:t xml:space="preserve">plichte en optionele elementen </w:t>
      </w:r>
      <w:r>
        <w:rPr>
          <w:lang w:val="nl-NL"/>
        </w:rPr>
        <w:t>waarbij meervoudige voorkomens van entiteiten tenminste twee keer opgenomen zijn</w:t>
      </w:r>
      <w:r w:rsidR="00D514F6">
        <w:rPr>
          <w:lang w:val="nl-NL"/>
        </w:rPr>
        <w:t>. Deze elementen dienen ook gevuld te zijn met een geldige waarde volgens het RSGB</w:t>
      </w:r>
      <w:r w:rsidR="008E0589">
        <w:rPr>
          <w:lang w:val="nl-NL"/>
        </w:rPr>
        <w:t xml:space="preserve"> 2.0</w:t>
      </w:r>
      <w:r w:rsidR="00D514F6">
        <w:rPr>
          <w:lang w:val="nl-NL"/>
        </w:rPr>
        <w:t>/</w:t>
      </w:r>
      <w:proofErr w:type="spellStart"/>
      <w:r w:rsidR="00D514F6">
        <w:rPr>
          <w:lang w:val="nl-NL"/>
        </w:rPr>
        <w:t>StUF</w:t>
      </w:r>
      <w:proofErr w:type="spellEnd"/>
      <w:r w:rsidR="00D514F6">
        <w:rPr>
          <w:lang w:val="nl-NL"/>
        </w:rPr>
        <w:t xml:space="preserve"> BG</w:t>
      </w:r>
      <w:r w:rsidR="008E0589">
        <w:rPr>
          <w:lang w:val="nl-NL"/>
        </w:rPr>
        <w:t xml:space="preserve"> 3.10</w:t>
      </w:r>
      <w:r w:rsidR="00D514F6">
        <w:rPr>
          <w:lang w:val="nl-NL"/>
        </w:rPr>
        <w:t>.</w:t>
      </w:r>
    </w:p>
    <w:p w:rsidR="00B14202" w:rsidRDefault="00B14202" w:rsidP="00F32F60">
      <w:pPr>
        <w:spacing w:after="0" w:line="240" w:lineRule="auto"/>
      </w:pPr>
    </w:p>
    <w:p w:rsidR="00265A83" w:rsidRDefault="00265A83" w:rsidP="00265A83">
      <w:pPr>
        <w:spacing w:after="0" w:line="240" w:lineRule="auto"/>
        <w:rPr>
          <w:ins w:id="16" w:author="Robert Melskens" w:date="2013-02-06T12:47:00Z"/>
        </w:rPr>
      </w:pPr>
      <w:ins w:id="17" w:author="Robert Melskens" w:date="2013-02-06T12:47:00Z">
        <w:r>
          <w:t>Hiervoor zijn voorbeeldberichten gedefinieerd welke in de kolom ‘Voorbeeldberichten’ zijn gespecificeerd. Voorbeeldberichten met alleen alle ‘verplicht aanwezige’ elementen zijn te herkennen aan de term ‘</w:t>
        </w:r>
        <w:r w:rsidRPr="003920B5">
          <w:rPr>
            <w:color w:val="FF0000"/>
          </w:rPr>
          <w:t>???</w:t>
        </w:r>
        <w:r>
          <w:t>’ in de bestandsnaam. Voorbeeldberichten met ‘alle’ elementen met de term ‘</w:t>
        </w:r>
        <w:r w:rsidRPr="003920B5">
          <w:rPr>
            <w:color w:val="FF0000"/>
          </w:rPr>
          <w:t>???</w:t>
        </w:r>
        <w:r>
          <w:t xml:space="preserve">’. </w:t>
        </w:r>
        <w:r w:rsidRPr="003920B5">
          <w:rPr>
            <w:color w:val="FF0000"/>
          </w:rPr>
          <w:t>Voorbeeldberichten binnen het tabblad ‘Gebeurtenissen’ voldoen volgens mij niet aan de bovenstaande principes. Het komt zelfs voor dat niet alle enkelvoudige berichten in de samengestelde berichten voorkomen. Volgens mij zou dat ook tot vreemde berichten leiden. Wijken we hier dan af van bovenstaande principes</w:t>
        </w:r>
        <w:r>
          <w:rPr>
            <w:color w:val="FF0000"/>
          </w:rPr>
          <w:t>?</w:t>
        </w:r>
      </w:ins>
    </w:p>
    <w:p w:rsidR="00265A83" w:rsidRDefault="00265A83" w:rsidP="00265A83">
      <w:pPr>
        <w:spacing w:after="0" w:line="240" w:lineRule="auto"/>
        <w:rPr>
          <w:ins w:id="18" w:author="Robert Melskens" w:date="2013-02-06T12:47:00Z"/>
        </w:rPr>
      </w:pPr>
    </w:p>
    <w:p w:rsidR="00B14202" w:rsidRDefault="001E2A74" w:rsidP="00F32F60">
      <w:pPr>
        <w:spacing w:after="0" w:line="240" w:lineRule="auto"/>
      </w:pPr>
      <w:r>
        <w:t>Het spreadsheet bestaat naast het tabblad ‘Algemeen’ uit een aantal tabbladen op basis van het type bericht (‘Initieel vullen’, ‘Gebeurtenissen’</w:t>
      </w:r>
      <w:r w:rsidR="00063D0B">
        <w:t xml:space="preserve">, </w:t>
      </w:r>
      <w:r>
        <w:t xml:space="preserve"> ‘Synchronisatie</w:t>
      </w:r>
      <w:r w:rsidR="00063D0B">
        <w:t>’ en</w:t>
      </w:r>
      <w:r>
        <w:t xml:space="preserve"> </w:t>
      </w:r>
      <w:r w:rsidR="00063D0B">
        <w:t>’</w:t>
      </w:r>
      <w:r>
        <w:t xml:space="preserve"> Vraag-Antwoord’).</w:t>
      </w:r>
    </w:p>
    <w:p w:rsidR="008F689B" w:rsidRDefault="001E2A74" w:rsidP="00F32F60">
      <w:pPr>
        <w:spacing w:after="0" w:line="240" w:lineRule="auto"/>
      </w:pPr>
      <w:r>
        <w:t xml:space="preserve">In deze tabbladen zijn de verschillende scenario’s uitgewerkt. Een scenario </w:t>
      </w:r>
      <w:r w:rsidR="00B0185E">
        <w:t>wordt benoemd door een gebeurtenis en in het geval van het tabblad ‘Gebeurtenissen’ de ‘Event’-code.</w:t>
      </w:r>
    </w:p>
    <w:p w:rsidR="00F1681B" w:rsidRDefault="00F1681B" w:rsidP="00F32F60">
      <w:pPr>
        <w:spacing w:after="0" w:line="240" w:lineRule="auto"/>
      </w:pPr>
    </w:p>
    <w:p w:rsidR="008F689B" w:rsidRDefault="008F689B" w:rsidP="00F32F60">
      <w:pPr>
        <w:spacing w:after="0" w:line="240" w:lineRule="auto"/>
      </w:pPr>
      <w:r>
        <w:t xml:space="preserve">De kolom ‘Referentiecomponent’ </w:t>
      </w:r>
      <w:r w:rsidR="00953A54">
        <w:t>definieert</w:t>
      </w:r>
      <w:r w:rsidR="0038254C">
        <w:t xml:space="preserve"> </w:t>
      </w:r>
      <w:r w:rsidR="00276434">
        <w:t xml:space="preserve">aan </w:t>
      </w:r>
      <w:r>
        <w:t xml:space="preserve">welke </w:t>
      </w:r>
      <w:r w:rsidR="00276434">
        <w:t xml:space="preserve">zijde van het berichtenverkeer de BAG applicatie staat en aan welke zijde de WOZ applicatie. Daarbij bevindt het </w:t>
      </w:r>
      <w:proofErr w:type="spellStart"/>
      <w:r w:rsidR="00276434">
        <w:t>StUF</w:t>
      </w:r>
      <w:proofErr w:type="spellEnd"/>
      <w:r w:rsidR="00276434">
        <w:t xml:space="preserve"> Testplatform zich altijd aan de rechterzijde. De kolom ‘Bericht’ </w:t>
      </w:r>
      <w:r w:rsidR="0038254C">
        <w:t xml:space="preserve">geeft </w:t>
      </w:r>
      <w:r w:rsidR="00FD6DF8">
        <w:t xml:space="preserve">aan </w:t>
      </w:r>
      <w:r w:rsidR="00276434">
        <w:t xml:space="preserve">naar welke </w:t>
      </w:r>
      <w:r w:rsidR="00FD6DF8">
        <w:t>zijde</w:t>
      </w:r>
      <w:r w:rsidR="00276434">
        <w:t xml:space="preserve"> de berichten in die kolom zich begeven.</w:t>
      </w:r>
    </w:p>
    <w:p w:rsidR="008F689B" w:rsidRDefault="008F689B" w:rsidP="00F32F60">
      <w:pPr>
        <w:spacing w:after="0" w:line="240" w:lineRule="auto"/>
      </w:pPr>
    </w:p>
    <w:p w:rsidR="004F4CC0" w:rsidRDefault="0070659C" w:rsidP="00961E4B">
      <w:pPr>
        <w:spacing w:after="0" w:line="240" w:lineRule="auto"/>
      </w:pPr>
      <w:r>
        <w:t xml:space="preserve">Het </w:t>
      </w:r>
      <w:proofErr w:type="spellStart"/>
      <w:r>
        <w:t>StUF</w:t>
      </w:r>
      <w:proofErr w:type="spellEnd"/>
      <w:r w:rsidR="00953A54">
        <w:t xml:space="preserve"> T</w:t>
      </w:r>
      <w:r>
        <w:t xml:space="preserve">estplatform kan </w:t>
      </w:r>
      <w:r w:rsidR="004F4CC0">
        <w:t xml:space="preserve">voor het testen van koppeling </w:t>
      </w:r>
      <w:r>
        <w:t xml:space="preserve">meerdere rollen invullen en zowel als </w:t>
      </w:r>
      <w:proofErr w:type="spellStart"/>
      <w:r>
        <w:t>client</w:t>
      </w:r>
      <w:proofErr w:type="spellEnd"/>
      <w:r>
        <w:t xml:space="preserve"> als server applicatie functioneren. </w:t>
      </w:r>
      <w:r w:rsidR="004F4CC0">
        <w:t xml:space="preserve">Voor BAG-WOZ koppeling betekent dit </w:t>
      </w:r>
      <w:r>
        <w:t xml:space="preserve">dat </w:t>
      </w:r>
      <w:r w:rsidR="00621AAF">
        <w:t xml:space="preserve">het </w:t>
      </w:r>
      <w:proofErr w:type="spellStart"/>
      <w:r w:rsidR="00621AAF">
        <w:t>StUF</w:t>
      </w:r>
      <w:proofErr w:type="spellEnd"/>
      <w:r w:rsidR="00621AAF">
        <w:t xml:space="preserve"> Testplatform </w:t>
      </w:r>
      <w:r>
        <w:t xml:space="preserve">zowel kan </w:t>
      </w:r>
      <w:r w:rsidR="00621AAF">
        <w:t>fun</w:t>
      </w:r>
      <w:r>
        <w:t>geren</w:t>
      </w:r>
      <w:r w:rsidR="00621AAF">
        <w:t xml:space="preserve"> als</w:t>
      </w:r>
      <w:r w:rsidR="004F4CC0">
        <w:t xml:space="preserve"> (deel)</w:t>
      </w:r>
      <w:r w:rsidR="00621AAF">
        <w:t xml:space="preserve"> </w:t>
      </w:r>
      <w:r w:rsidR="004F4CC0">
        <w:t xml:space="preserve">van een </w:t>
      </w:r>
      <w:r w:rsidR="00621AAF">
        <w:t xml:space="preserve">BAG applicatie </w:t>
      </w:r>
      <w:r>
        <w:t xml:space="preserve">als </w:t>
      </w:r>
      <w:r w:rsidR="00621AAF">
        <w:t>WOZ applicatie.</w:t>
      </w:r>
    </w:p>
    <w:p w:rsidR="004F4CC0" w:rsidRDefault="004F4CC0" w:rsidP="00961E4B">
      <w:pPr>
        <w:spacing w:after="0" w:line="240" w:lineRule="auto"/>
      </w:pPr>
    </w:p>
    <w:p w:rsidR="009A0C7B" w:rsidRDefault="00FF1CB2" w:rsidP="009A0C7B">
      <w:pPr>
        <w:spacing w:after="0" w:line="240" w:lineRule="auto"/>
      </w:pPr>
      <w:r>
        <w:t xml:space="preserve">In onderstaande tabel zijn de verschillende testvormen beschreven die door het </w:t>
      </w:r>
      <w:proofErr w:type="spellStart"/>
      <w:r>
        <w:t>StUF</w:t>
      </w:r>
      <w:proofErr w:type="spellEnd"/>
      <w:r>
        <w:t xml:space="preserve"> Testplatform worden ondersteund. Voor elke testvorm is aangegeven welke rol het </w:t>
      </w:r>
      <w:proofErr w:type="spellStart"/>
      <w:r>
        <w:t>StUF</w:t>
      </w:r>
      <w:proofErr w:type="spellEnd"/>
      <w:r>
        <w:t xml:space="preserve"> Testplatform (STP) speelt in relatie met de te testen applicatie (TTA).</w:t>
      </w:r>
      <w:r w:rsidR="00DC2461">
        <w:t xml:space="preserve"> De TTA betreft </w:t>
      </w:r>
      <w:r w:rsidR="009A0C7B">
        <w:t>of de BAG applicatiesoftware</w:t>
      </w:r>
      <w:r w:rsidR="00DC2461">
        <w:t xml:space="preserve"> of WOZ </w:t>
      </w:r>
      <w:r w:rsidR="009A0C7B">
        <w:t>applicatiesoftware</w:t>
      </w:r>
      <w:r w:rsidR="00DC2461">
        <w:t>.</w:t>
      </w:r>
      <w:r w:rsidR="009A0C7B" w:rsidRPr="009A0C7B">
        <w:t xml:space="preserve"> </w:t>
      </w:r>
      <w:r w:rsidR="009A0C7B">
        <w:t>Afhankelijk van de services van een te testen applicatie levert kan soms (zie testvorm c) ook de juiste verwerking van berichten worden getest.</w:t>
      </w:r>
    </w:p>
    <w:p w:rsidR="00FF1CB2" w:rsidRDefault="00FF1CB2" w:rsidP="00961E4B">
      <w:pPr>
        <w:spacing w:after="0" w:line="240" w:lineRule="auto"/>
      </w:pPr>
    </w:p>
    <w:tbl>
      <w:tblPr>
        <w:tblStyle w:val="Tabelraster1"/>
        <w:tblW w:w="0" w:type="auto"/>
        <w:tblLook w:val="04A0"/>
      </w:tblPr>
      <w:tblGrid>
        <w:gridCol w:w="483"/>
        <w:gridCol w:w="5417"/>
        <w:gridCol w:w="2843"/>
      </w:tblGrid>
      <w:tr w:rsidR="00CE33FD" w:rsidRPr="00CE33FD" w:rsidTr="00953A54">
        <w:tc>
          <w:tcPr>
            <w:tcW w:w="483" w:type="dxa"/>
            <w:shd w:val="pct10" w:color="auto" w:fill="auto"/>
          </w:tcPr>
          <w:p w:rsidR="00CE33FD" w:rsidRPr="00D514F6" w:rsidRDefault="00CE33FD" w:rsidP="00CE33FD">
            <w:pPr>
              <w:spacing w:after="0" w:line="240" w:lineRule="auto"/>
              <w:rPr>
                <w:rFonts w:cstheme="minorBidi"/>
                <w:b/>
                <w:kern w:val="0"/>
              </w:rPr>
            </w:pPr>
          </w:p>
        </w:tc>
        <w:tc>
          <w:tcPr>
            <w:tcW w:w="5417" w:type="dxa"/>
            <w:shd w:val="pct10" w:color="auto" w:fill="auto"/>
          </w:tcPr>
          <w:p w:rsidR="00CE33FD" w:rsidRPr="00D514F6" w:rsidRDefault="00CE33FD" w:rsidP="00CE33FD">
            <w:pPr>
              <w:spacing w:after="0" w:line="240" w:lineRule="auto"/>
              <w:rPr>
                <w:rFonts w:cstheme="minorBidi"/>
                <w:b/>
                <w:kern w:val="0"/>
              </w:rPr>
            </w:pPr>
            <w:r w:rsidRPr="00D514F6">
              <w:rPr>
                <w:rFonts w:cstheme="minorBidi"/>
                <w:b/>
                <w:kern w:val="0"/>
              </w:rPr>
              <w:t>Testvorm</w:t>
            </w:r>
          </w:p>
        </w:tc>
        <w:tc>
          <w:tcPr>
            <w:tcW w:w="2145" w:type="dxa"/>
            <w:shd w:val="pct10" w:color="auto" w:fill="auto"/>
          </w:tcPr>
          <w:p w:rsidR="00CE33FD" w:rsidRPr="00D514F6" w:rsidRDefault="00CE33FD" w:rsidP="00CE33FD">
            <w:pPr>
              <w:spacing w:after="0" w:line="240" w:lineRule="auto"/>
              <w:rPr>
                <w:rFonts w:cstheme="minorBidi"/>
                <w:b/>
                <w:kern w:val="0"/>
              </w:rPr>
            </w:pPr>
            <w:r w:rsidRPr="00D514F6">
              <w:rPr>
                <w:rFonts w:cstheme="minorBidi"/>
                <w:b/>
                <w:kern w:val="0"/>
              </w:rPr>
              <w:t xml:space="preserve">Rol </w:t>
            </w:r>
            <w:proofErr w:type="spellStart"/>
            <w:r w:rsidRPr="00D514F6">
              <w:rPr>
                <w:rFonts w:cstheme="minorBidi"/>
                <w:b/>
                <w:kern w:val="0"/>
              </w:rPr>
              <w:t>StUF</w:t>
            </w:r>
            <w:proofErr w:type="spellEnd"/>
            <w:r w:rsidRPr="00D514F6">
              <w:rPr>
                <w:rFonts w:cstheme="minorBidi"/>
                <w:b/>
                <w:kern w:val="0"/>
              </w:rPr>
              <w:t xml:space="preserve"> Testplatform </w:t>
            </w:r>
          </w:p>
        </w:tc>
      </w:tr>
      <w:tr w:rsidR="00CE33FD" w:rsidRPr="00CE33FD" w:rsidTr="0087664A">
        <w:tc>
          <w:tcPr>
            <w:tcW w:w="483" w:type="dxa"/>
          </w:tcPr>
          <w:p w:rsidR="00CE33FD" w:rsidRPr="00CE33FD" w:rsidRDefault="00CE33FD" w:rsidP="00CE33FD">
            <w:pPr>
              <w:spacing w:after="0" w:line="240" w:lineRule="auto"/>
              <w:rPr>
                <w:rFonts w:cstheme="minorBidi"/>
                <w:kern w:val="0"/>
              </w:rPr>
            </w:pPr>
            <w:r w:rsidRPr="00CE33FD">
              <w:rPr>
                <w:rFonts w:cstheme="minorBidi"/>
                <w:kern w:val="0"/>
              </w:rPr>
              <w:t>A</w:t>
            </w:r>
          </w:p>
        </w:tc>
        <w:tc>
          <w:tcPr>
            <w:tcW w:w="5417" w:type="dxa"/>
          </w:tcPr>
          <w:p w:rsidR="00CE33FD" w:rsidRPr="00CE33FD" w:rsidRDefault="00413B0D" w:rsidP="00CE33FD">
            <w:pPr>
              <w:spacing w:after="0" w:line="240" w:lineRule="auto"/>
              <w:rPr>
                <w:rFonts w:cstheme="minorBidi"/>
                <w:kern w:val="0"/>
              </w:rPr>
            </w:pPr>
            <w:r w:rsidRPr="00413B0D">
              <w:rPr>
                <w:rFonts w:eastAsia="Calibri" w:cstheme="minorBidi"/>
                <w:noProof/>
                <w:kern w:val="0"/>
                <w:sz w:val="24"/>
                <w:szCs w:val="24"/>
                <w:lang w:eastAsia="nl-NL"/>
              </w:rPr>
            </w:r>
            <w:r w:rsidRPr="00413B0D">
              <w:rPr>
                <w:rFonts w:eastAsia="Calibri" w:cstheme="minorBidi"/>
                <w:noProof/>
                <w:kern w:val="0"/>
                <w:sz w:val="24"/>
                <w:szCs w:val="24"/>
                <w:lang w:eastAsia="nl-NL"/>
              </w:rPr>
              <w:pict>
                <v:group id="Groep 12" o:spid="_x0000_s1029" style="width:228pt;height:60.15pt;mso-position-horizontal-relative:char;mso-position-vertical-relative:line" coordorigin="9470,15001"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">
                  <v:rect id="Rechthoek 16" o:spid="_x0000_s1030" style="position:absolute;left:9470;top:15001;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GZocQA&#10;AADbAAAADwAAAGRycy9kb3ducmV2LnhtbESPT2vCQBTE74V+h+UVems2WpE2zSqlpiLopakXb4/s&#10;y5+afRuy2xi/vSsIHoeZ+Q2TLkfTioF611hWMIliEMSF1Q1XCva/3y9vIJxH1thaJgVncrBcPD6k&#10;mGh74h8acl+JAGGXoILa+y6R0hU1GXSR7YiDV9reoA+yr6Tu8RTgppXTOJ5Lgw2HhRo7+qqpOOb/&#10;RsGOi/wwX5ec+Sx+3622f6RfV0o9P42fHyA8jf4evrU3WsFsCtcv4Qf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hmaH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17" o:spid="_x0000_s1031" style="position:absolute;left:31024;top:15001;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rphMQA&#10;AADbAAAADwAAAGRycy9kb3ducmV2LnhtbESPQWvCQBSE70L/w/IKvelGEySkriKlhVIPoubi7TX7&#10;TILZtyG7Jum/7wqCx2FmvmFWm9E0oqfO1ZYVzGcRCOLC6ppLBfnpa5qCcB5ZY2OZFPyRg836ZbLC&#10;TNuBD9QffSkChF2GCirv20xKV1Rk0M1sSxy8i+0M+iC7UuoOhwA3jVxE0VIarDksVNjSR0XF9Xgz&#10;CpZxerW7vP/Z3ga9//086UVy1kq9vY7bdxCeRv8MP9rfWkESw/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q6YTEAAAA2wAAAA8AAAAAAAAAAAAAAAAAmAIAAGRycy9k&#10;b3ducmV2LnhtbFBLBQYAAAAABAAEAPUAAACJAwAAAAA=&#10;" fillcolor="#ffa2a1" strokecolor="#be4b48">
                    <v:fill color2="#ffe5e5" rotate="t" angle="180" colors="0 #ffa2a1;22938f #ffbebd;1 #ffe5e5"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type id="_x0000_t32" coordsize="21600,21600" o:spt="32" o:oned="t" path="m,l21600,21600e" filled="f">
                    <v:path arrowok="t" fillok="f" o:connecttype="none"/>
                    <o:lock v:ext="edit" shapetype="t"/>
                  </v:shapetype>
                  <v:shape id="Rechte verbindingslijn met pijl 19" o:spid="_x0000_s1032" type="#_x0000_t32" style="position:absolute;left:16872;top:18822;width:14152;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X/lMUAAADbAAAADwAAAGRycy9kb3ducmV2LnhtbESPT2vCQBTE7wW/w/IEb3VjkSCpG5FK&#10;QZSCNR7s7ZF9+UOzb0N2TWI/fbdQ8DjMzG+Y9WY0jeipc7VlBYt5BII4t7rmUsEle39egXAeWWNj&#10;mRTcycEmnTytMdF24E/qz74UAcIuQQWV920ipcsrMujmtiUOXmE7gz7IrpS6wyHATSNfoiiWBmsO&#10;CxW29FZR/n2+GQWnqB9W9eGYxUW8vfLuo/zKfk5Kzabj9hWEp9E/wv/tvVawXMLfl/ADZPo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X/lMUAAADbAAAADwAAAAAAAAAA&#10;AAAAAAChAgAAZHJzL2Rvd25yZXYueG1sUEsFBgAAAAAEAAQA+QAAAJMDAAAAAA==&#10;" strokecolor="#4f81bd" strokeweight="2pt">
                    <v:stroke endarrow="open"/>
                    <v:shadow on="t" color="black" opacity="24903f" origin=",.5" offset="0,.55556mm"/>
                  </v:shape>
                  <v:shape id="Tekstvak 43" o:spid="_x0000_s1033" type="#_x0000_t202" style="position:absolute;left:19811;top:16967;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Kennisgeving</w:t>
                          </w:r>
                        </w:p>
                      </w:txbxContent>
                    </v:textbox>
                  </v:shape>
                  <w10:wrap type="none"/>
                  <w10:anchorlock/>
                </v:group>
              </w:pict>
            </w:r>
          </w:p>
        </w:tc>
        <w:tc>
          <w:tcPr>
            <w:tcW w:w="2145" w:type="dxa"/>
          </w:tcPr>
          <w:p w:rsidR="00CE33FD" w:rsidRPr="00CE33FD" w:rsidRDefault="00CE33FD" w:rsidP="00CE33FD">
            <w:pPr>
              <w:spacing w:after="0" w:line="240" w:lineRule="auto"/>
              <w:rPr>
                <w:rFonts w:cstheme="minorBidi"/>
                <w:kern w:val="0"/>
              </w:rPr>
            </w:pPr>
            <w:r w:rsidRPr="00CE33FD">
              <w:rPr>
                <w:rFonts w:cstheme="minorBidi"/>
                <w:kern w:val="0"/>
              </w:rPr>
              <w:t>Genereren van berichten</w:t>
            </w:r>
            <w:r w:rsidR="00DC2461">
              <w:rPr>
                <w:rFonts w:cstheme="minorBidi"/>
                <w:kern w:val="0"/>
              </w:rPr>
              <w:t xml:space="preserve"> die de TTA kan gebruiken voor testdoeleinden</w:t>
            </w:r>
          </w:p>
        </w:tc>
      </w:tr>
      <w:tr w:rsidR="00CE33FD" w:rsidRPr="00CE33FD" w:rsidTr="0087664A">
        <w:tc>
          <w:tcPr>
            <w:tcW w:w="483" w:type="dxa"/>
          </w:tcPr>
          <w:p w:rsidR="00CE33FD" w:rsidRPr="00CE33FD" w:rsidRDefault="00CE33FD" w:rsidP="00CE33FD">
            <w:pPr>
              <w:spacing w:after="0" w:line="240" w:lineRule="auto"/>
              <w:rPr>
                <w:rFonts w:cstheme="minorBidi"/>
                <w:kern w:val="0"/>
              </w:rPr>
            </w:pPr>
            <w:r w:rsidRPr="00CE33FD">
              <w:rPr>
                <w:rFonts w:cstheme="minorBidi"/>
                <w:kern w:val="0"/>
              </w:rPr>
              <w:lastRenderedPageBreak/>
              <w:t>B</w:t>
            </w:r>
          </w:p>
        </w:tc>
        <w:tc>
          <w:tcPr>
            <w:tcW w:w="5417" w:type="dxa"/>
          </w:tcPr>
          <w:p w:rsidR="00CE33FD" w:rsidRPr="00CE33FD" w:rsidRDefault="00413B0D" w:rsidP="00CE33FD">
            <w:pPr>
              <w:spacing w:after="0" w:line="240" w:lineRule="auto"/>
              <w:rPr>
                <w:rFonts w:cstheme="minorBidi"/>
                <w:kern w:val="0"/>
              </w:rPr>
            </w:pPr>
            <w:r w:rsidRPr="00413B0D">
              <w:rPr>
                <w:rFonts w:eastAsia="Calibri" w:cstheme="minorBidi"/>
                <w:noProof/>
                <w:kern w:val="0"/>
                <w:sz w:val="24"/>
                <w:szCs w:val="24"/>
                <w:lang w:eastAsia="nl-NL"/>
              </w:rPr>
            </w:r>
            <w:r w:rsidRPr="00413B0D">
              <w:rPr>
                <w:rFonts w:eastAsia="Calibri" w:cstheme="minorBidi"/>
                <w:noProof/>
                <w:kern w:val="0"/>
                <w:sz w:val="24"/>
                <w:szCs w:val="24"/>
                <w:lang w:eastAsia="nl-NL"/>
              </w:rPr>
              <w:pict>
                <v:group id="Groep 13" o:spid="_x0000_s1034" style="width:228pt;height:60.15pt;mso-position-horizontal-relative:char;mso-position-vertical-relative:line" coordorigin="9470,25778"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">
                  <v:rect id="Rechthoek 21" o:spid="_x0000_s1035" style="position:absolute;left:9470;top:25778;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BJRMMA&#10;AADbAAAADwAAAGRycy9kb3ducmV2LnhtbESPT4vCMBTE74LfITxhb5q6gqvVKOKfRdCL1Yu3R/Ns&#10;q81LaaJ2v70RFjwOM/MbZjpvTCkeVLvCsoJ+LwJBnFpdcKbgdNx0RyCcR9ZYWiYFf+RgPmu3phhr&#10;++QDPRKfiQBhF6OC3PsqltKlORl0PVsRB+9ia4M+yDqTusZngJtSfkfRUBosOCzkWNEyp/SW3I2C&#10;PafJefh74bVfR+P9anclPVgp9dVpFhMQnhr/Cf+3t1rB4AfeX8IP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BJRM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2" o:spid="_x0000_s1036" style="position:absolute;left:31024;top:25778;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gIiMEA&#10;AADbAAAADwAAAGRycy9kb3ducmV2LnhtbERPTYvCMBC9C/6HMII3TdVFpDYVERcW97Bs9eJtbMa2&#10;2ExKE9v6781hYY+P953sBlOLjlpXWVawmEcgiHOrKy4UXM6fsw0I55E11pZJwYsc7NLxKMFY255/&#10;qct8IUIIuxgVlN43sZQuL8mgm9uGOHB32xr0AbaF1C32IdzUchlFa2mw4tBQYkOHkvJH9jQK1qvN&#10;w35futP+2euf2/Gslx9XrdR0Muy3IDwN/l/85/7SClZhbPgSfoBM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ICIjBAAAA2wAAAA8AAAAAAAAAAAAAAAAAmAIAAGRycy9kb3du&#10;cmV2LnhtbFBLBQYAAAAABAAEAPUAAACGAwAAAAA=&#10;" fillcolor="#ffa2a1" strokecolor="#be4b48">
                    <v:fill color2="#ffe5e5" rotate="t" angle="180" colors="0 #ffa2a1;22938f #ffbebd;1 #ffe5e5"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23" o:spid="_x0000_s1037" type="#_x0000_t32" style="position:absolute;left:16872;top:29598;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5WqcQAAADbAAAADwAAAGRycy9kb3ducmV2LnhtbESPQWvCQBSE74X+h+UVequbVlCTugmt&#10;IOhJjD30+Mi+Jmmzb8PuapJ/3xUEj8PMfMOsi9F04kLOt5YVvM4SEMSV1S3XCr5O25cVCB+QNXaW&#10;ScFEHor88WGNmbYDH+lShlpECPsMFTQh9JmUvmrIoJ/Znjh6P9YZDFG6WmqHQ4SbTr4lyUIabDku&#10;NNjTpqHqrzwbBem0PY/2F9P95/K7c8OuPPTlpNTz0/jxDiLQGO7hW3unFcxTuH6JP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XlapxAAAANsAAAAPAAAAAAAAAAAA&#10;AAAAAKECAABkcnMvZG93bnJldi54bWxQSwUGAAAAAAQABAD5AAAAkgMAAAAA&#10;" strokecolor="#c0504d" strokeweight="2pt">
                    <v:stroke endarrow="open"/>
                    <v:shadow on="t" color="black" opacity="24903f" origin=",.5" offset="0,.55556mm"/>
                  </v:shape>
                  <v:shape id="Tekstvak 18" o:spid="_x0000_s1038" type="#_x0000_t202" style="position:absolute;left:19811;top:27744;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PVxr8A&#10;AADbAAAADwAAAGRycy9kb3ducmV2LnhtbERPy4rCMBTdD/gP4QruxlTRQatRxAe4c3x8wKW5NrXN&#10;TWmidubrzUJweTjv+bK1lXhQ4wvHCgb9BARx5nTBuYLLefc9AeEDssbKMSn4Iw/LRedrjql2Tz7S&#10;4xRyEUPYp6jAhFCnUvrMkEXfdzVx5K6usRgibHKpG3zGcFvJYZL8SIsFxwaDNa0NZeXpbhVMEnso&#10;y+nw19vR/2Bs1hu3rW9K9brtagYiUBs+4rd7rxWM4vr4Jf4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9XGvwAAANsAAAAPAAAAAAAAAAAAAAAAAJgCAABkcnMvZG93bnJl&#10;di54bWxQSwUGAAAAAAQABAD1AAAAhAM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Kennisgeving</w:t>
                          </w:r>
                        </w:p>
                      </w:txbxContent>
                    </v:textbox>
                  </v:shape>
                  <w10:wrap type="none"/>
                  <w10:anchorlock/>
                </v:group>
              </w:pict>
            </w:r>
          </w:p>
        </w:tc>
        <w:tc>
          <w:tcPr>
            <w:tcW w:w="2145" w:type="dxa"/>
          </w:tcPr>
          <w:p w:rsidR="00CE33FD" w:rsidRPr="00CE33FD" w:rsidRDefault="00CE33FD" w:rsidP="00CE33FD">
            <w:pPr>
              <w:spacing w:after="0" w:line="240" w:lineRule="auto"/>
              <w:rPr>
                <w:rFonts w:cstheme="minorBidi"/>
                <w:kern w:val="0"/>
              </w:rPr>
            </w:pPr>
            <w:r w:rsidRPr="00CE33FD">
              <w:rPr>
                <w:rFonts w:cstheme="minorBidi"/>
                <w:kern w:val="0"/>
              </w:rPr>
              <w:t xml:space="preserve">Testen </w:t>
            </w:r>
            <w:r w:rsidR="00DC2461">
              <w:rPr>
                <w:rFonts w:cstheme="minorBidi"/>
                <w:kern w:val="0"/>
              </w:rPr>
              <w:t xml:space="preserve">uitgaande </w:t>
            </w:r>
            <w:r w:rsidRPr="00CE33FD">
              <w:rPr>
                <w:rFonts w:cstheme="minorBidi"/>
                <w:kern w:val="0"/>
              </w:rPr>
              <w:t>kennisgeving</w:t>
            </w:r>
            <w:r w:rsidR="00DC2461">
              <w:rPr>
                <w:rFonts w:cstheme="minorBidi"/>
                <w:kern w:val="0"/>
              </w:rPr>
              <w:t xml:space="preserve"> van TTA</w:t>
            </w:r>
            <w:r w:rsidRPr="00CE33FD">
              <w:rPr>
                <w:rFonts w:cstheme="minorBidi"/>
                <w:kern w:val="0"/>
              </w:rPr>
              <w:t xml:space="preserve"> op </w:t>
            </w:r>
            <w:proofErr w:type="spellStart"/>
            <w:r w:rsidRPr="00CE33FD">
              <w:rPr>
                <w:rFonts w:cstheme="minorBidi"/>
                <w:kern w:val="0"/>
              </w:rPr>
              <w:t>StUF</w:t>
            </w:r>
            <w:proofErr w:type="spellEnd"/>
            <w:r w:rsidRPr="00CE33FD">
              <w:rPr>
                <w:rFonts w:cstheme="minorBidi"/>
                <w:kern w:val="0"/>
              </w:rPr>
              <w:t xml:space="preserve"> regels</w:t>
            </w:r>
          </w:p>
        </w:tc>
      </w:tr>
      <w:tr w:rsidR="00CE33FD" w:rsidRPr="00CE33FD" w:rsidTr="0087664A">
        <w:tc>
          <w:tcPr>
            <w:tcW w:w="483" w:type="dxa"/>
          </w:tcPr>
          <w:p w:rsidR="00CE33FD" w:rsidRPr="00CE33FD" w:rsidRDefault="00CE33FD" w:rsidP="00CE33FD">
            <w:pPr>
              <w:spacing w:after="0" w:line="240" w:lineRule="auto"/>
              <w:rPr>
                <w:rFonts w:cstheme="minorBidi"/>
                <w:kern w:val="0"/>
              </w:rPr>
            </w:pPr>
            <w:r w:rsidRPr="00CE33FD">
              <w:rPr>
                <w:rFonts w:cstheme="minorBidi"/>
                <w:kern w:val="0"/>
              </w:rPr>
              <w:t>C</w:t>
            </w:r>
          </w:p>
        </w:tc>
        <w:tc>
          <w:tcPr>
            <w:tcW w:w="5417" w:type="dxa"/>
          </w:tcPr>
          <w:p w:rsidR="00CE33FD" w:rsidRPr="00CE33FD" w:rsidRDefault="00413B0D" w:rsidP="00CE33FD">
            <w:pPr>
              <w:spacing w:after="0" w:line="240" w:lineRule="auto"/>
              <w:rPr>
                <w:rFonts w:cstheme="minorBidi"/>
                <w:kern w:val="0"/>
              </w:rPr>
            </w:pPr>
            <w:r w:rsidRPr="00413B0D">
              <w:rPr>
                <w:rFonts w:eastAsia="Calibri" w:cstheme="minorBidi"/>
                <w:noProof/>
                <w:kern w:val="0"/>
                <w:sz w:val="24"/>
                <w:szCs w:val="24"/>
                <w:lang w:eastAsia="nl-NL"/>
              </w:rPr>
            </w:r>
            <w:r w:rsidRPr="00413B0D">
              <w:rPr>
                <w:rFonts w:eastAsia="Calibri" w:cstheme="minorBidi"/>
                <w:noProof/>
                <w:kern w:val="0"/>
                <w:sz w:val="24"/>
                <w:szCs w:val="24"/>
                <w:lang w:eastAsia="nl-NL"/>
              </w:rPr>
              <w:pict>
                <v:group id="Groep 49" o:spid="_x0000_s1039" style="width:228pt;height:60.2pt;mso-position-horizontal-relative:char;mso-position-vertical-relative:line" coordorigin="46590,22642" coordsize="28956,7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">
                  <v:rect id="Rechthoek 50" o:spid="_x0000_s1040" style="position:absolute;left:46590;top:22645;width:7403;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2KcQA&#10;AADbAAAADwAAAGRycy9kb3ducmV2LnhtbERPTWvCQBC9C/6HZQQvxWwUW0rqKqUqVDzYxhR6HLLT&#10;JJidDdltEv313UPB4+N9rzaDqUVHrassK5hHMQji3OqKCwXZeT97BuE8ssbaMim4koPNejxaYaJt&#10;z5/Upb4QIYRdggpK75tESpeXZNBFtiEO3I9tDfoA20LqFvsQbmq5iOMnabDi0FBiQ28l5Zf01yho&#10;cBkvTtvL4Sv73u2P24f58fZRKzWdDK8vIDwN/i7+d79rBY9hffgSf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9dinEAAAA2wAAAA8AAAAAAAAAAAAAAAAAmAIAAGRycy9k&#10;b3ducmV2LnhtbFBLBQYAAAAABAAEAPUAAACJAwAAAAA=&#10;" fillcolor="#a7bfde [1620]" strokecolor="#4579b8 [3044]">
                    <v:fill color2="#e4ecf5 [500]" rotate="t" angle="180" colors="0 #a3c4ff;22938f #bfd5ff;1 #e5eeff" focus="100%" type="gradient"/>
                    <v:shadow on="t" color="black" opacity="24903f" origin=",.5" offset="0,.55556mm"/>
                    <v:textbox>
                      <w:txbxContent>
                        <w:p w:rsidR="00206B8C" w:rsidRDefault="00206B8C" w:rsidP="00206B8C">
                          <w:pPr>
                            <w:pStyle w:val="Normaalweb"/>
                            <w:spacing w:before="0" w:beforeAutospacing="0" w:after="0" w:afterAutospacing="0"/>
                            <w:jc w:val="center"/>
                            <w:textAlignment w:val="baseline"/>
                          </w:pPr>
                          <w:r>
                            <w:rPr>
                              <w:rFonts w:asciiTheme="minorHAnsi" w:hAnsi="Calibri" w:cstheme="minorBidi"/>
                              <w:color w:val="000000" w:themeColor="dark1"/>
                              <w:kern w:val="24"/>
                            </w:rPr>
                            <w:t>STP</w:t>
                          </w:r>
                        </w:p>
                      </w:txbxContent>
                    </v:textbox>
                  </v:rect>
                  <v:rect id="Rechthoek 51" o:spid="_x0000_s1041" style="position:absolute;left:68144;top:22645;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Wt9cUA&#10;AADbAAAADwAAAGRycy9kb3ducmV2LnhtbESPT2vCQBTE74V+h+UVehHd+KdBYlYpllIvFmr1/sg+&#10;k5Ds23R31fjtXUHocZiZ3zD5qjetOJPztWUF41ECgriwuuZSwf73czgH4QOyxtYyKbiSh9Xy+SnH&#10;TNsL/9B5F0oRIewzVFCF0GVS+qIig35kO+LoHa0zGKJ0pdQOLxFuWjlJklQarDkuVNjRuqKi2Z2M&#10;gu3Mu8mgOQzK779p+tF/rU/p9qrU60v/vgARqA//4Ud7oxW8jeH+Jf4A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Ra31xQAAANsAAAAPAAAAAAAAAAAAAAAAAJgCAABkcnMv&#10;ZG93bnJldi54bWxQSwUGAAAAAAQABAD1AAAAigMAAAAA&#10;" fillcolor="#dfa7a6 [1621]" strokecolor="#bc4542 [3045]">
                    <v:fill color2="#f5e4e4 [501]" rotate="t" angle="180" colors="0 #ffa2a1;22938f #ffbebd;1 #ffe5e5" focus="100%" type="gradient"/>
                    <v:shadow on="t" color="black" opacity="24903f" origin=",.5" offset="0,.55556mm"/>
                    <v:textbox>
                      <w:txbxContent>
                        <w:p w:rsidR="00206B8C" w:rsidRDefault="00206B8C" w:rsidP="00206B8C">
                          <w:pPr>
                            <w:pStyle w:val="Normaalweb"/>
                            <w:spacing w:before="0" w:beforeAutospacing="0" w:after="0" w:afterAutospacing="0"/>
                            <w:jc w:val="center"/>
                            <w:textAlignment w:val="baseline"/>
                          </w:pPr>
                          <w:r>
                            <w:rPr>
                              <w:rFonts w:asciiTheme="minorHAnsi" w:hAnsi="Calibri" w:cstheme="minorBidi"/>
                              <w:color w:val="000000" w:themeColor="dark1"/>
                              <w:kern w:val="24"/>
                            </w:rPr>
                            <w:t>TTA</w:t>
                          </w:r>
                        </w:p>
                      </w:txbxContent>
                    </v:textbox>
                  </v:rect>
                  <v:shape id="Rechte verbindingslijn met pijl 52" o:spid="_x0000_s1042" type="#_x0000_t32" style="position:absolute;left:53993;top:28098;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13UMMAAADbAAAADwAAAGRycy9kb3ducmV2LnhtbESPQWvCQBSE74X+h+UJvRSzMVQx0VVK&#10;oKUnUVs8P7LPbDD7NmS3Sfrvu0Khx2FmvmG2+8m2YqDeN44VLJIUBHHldMO1gq/Pt/kahA/IGlvH&#10;pOCHPOx3jw9bLLQb+UTDOdQiQtgXqMCE0BVS+sqQRZ+4jjh6V9dbDFH2tdQ9jhFuW5ml6UpabDgu&#10;GOyoNFTdzt9Wwbp8P17yoXpeHHwd0OTli29LpZ5m0+sGRKAp/If/2h9awTKD+5f4A+Tu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Nd1DDAAAA2wAAAA8AAAAAAAAAAAAA&#10;AAAAoQIAAGRycy9kb3ducmV2LnhtbFBLBQYAAAAABAAEAPkAAACRAwAAAAA=&#10;" strokecolor="#c0504d [3205]" strokeweight="2pt">
                    <v:stroke endarrow="open"/>
                    <v:shadow on="t" color="black" opacity="24903f" origin=",.5" offset="0,.55556mm"/>
                  </v:shape>
                  <v:shape id="Rechte verbindingslijn met pijl 53" o:spid="_x0000_s1043" type="#_x0000_t32" style="position:absolute;left:53993;top:24496;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Ao18MAAADbAAAADwAAAGRycy9kb3ducmV2LnhtbESPQWvCQBSE7wX/w/KE3urGloqkriKl&#10;QkEtmNj7a/Y1iWbfht01Sf+9WxA8DjPfDLNYDaYRHTlfW1YwnSQgiAuray4VHPPN0xyED8gaG8uk&#10;4I88rJajhwWm2vZ8oC4LpYgl7FNUUIXQplL6oiKDfmJb4uj9WmcwROlKqR32sdw08jlJZtJgzXGh&#10;wpbeKyrO2cUoeP1wh3V72uVf385vLrb+cfvTVqnH8bB+AxFoCPfwjf7UkXuB/y/xB8j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NQKNfDAAAA2wAAAA8AAAAAAAAAAAAA&#10;AAAAoQIAAGRycy9kb3ducmV2LnhtbFBLBQYAAAAABAAEAPkAAACRAwAAAAA=&#10;" strokecolor="#4f81bd [3204]" strokeweight="2pt">
                    <v:stroke endarrow="open"/>
                    <v:shadow on="t" color="black" opacity="24903f" origin=",.5" offset="0,.55556mm"/>
                  </v:shape>
                  <v:shape id="Rechte verbindingslijn met pijl 54" o:spid="_x0000_s1044" type="#_x0000_t32" style="position:absolute;left:53993;top:26357;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mwo8MAAADbAAAADwAAAGRycy9kb3ducmV2LnhtbESPQWvCQBSE7wX/w/KE3urG0oqkriKl&#10;QkEtmNj7a/Y1iWbfht01Sf+9WxA8DjPfDLNYDaYRHTlfW1YwnSQgiAuray4VHPPN0xyED8gaG8uk&#10;4I88rJajhwWm2vZ8oC4LpYgl7FNUUIXQplL6oiKDfmJb4uj9WmcwROlKqR32sdw08jlJZtJgzXGh&#10;wpbeKyrO2cUoeP1wh3V72uVf385vLrb+cfvTVqnH8bB+AxFoCPfwjf7UkXuB/y/xB8j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5sKPDAAAA2wAAAA8AAAAAAAAAAAAA&#10;AAAAoQIAAGRycy9kb3ducmV2LnhtbFBLBQYAAAAABAAEAPkAAACRAwAAAAA=&#10;" strokecolor="#4f81bd [3204]" strokeweight="2pt">
                    <v:stroke endarrow="open"/>
                    <v:shadow on="t" color="black" opacity="24903f" origin=",.5" offset="0,.55556mm"/>
                  </v:shape>
                  <v:shape id="Tekstvak 45" o:spid="_x0000_s1045" type="#_x0000_t202" style="position:absolute;left:56713;top:22642;width:793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3gg8QA&#10;AADbAAAADwAAAGRycy9kb3ducmV2LnhtbESP0WrCQBRE3wv9h+UW+lY3kaZodCPFWuibNfoBl+w1&#10;G5O9G7Krpv16t1DwcZiZM8xyNdpOXGjwjWMF6SQBQVw53XCt4LD/fJmB8AFZY+eYFPyQh1Xx+LDE&#10;XLsr7+hShlpECPscFZgQ+lxKXxmy6CeuJ47e0Q0WQ5RDLfWA1wi3nZwmyZu02HBcMNjT2lDVlmer&#10;YJbYbdvOp9/evv6mmVl/uE1/Uur5aXxfgAg0hnv4v/2lFWQZ/H2JP0A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d4IPEAAAA2wAAAA8AAAAAAAAAAAAAAAAAmAIAAGRycy9k&#10;b3ducmV2LnhtbFBLBQYAAAAABAAEAPUAAACJAwAAAAA=&#10;" filled="f" stroked="f">
                    <v:textbox style="mso-fit-shape-to-text:t">
                      <w:txbxContent>
                        <w:p w:rsidR="00206B8C" w:rsidRDefault="00206B8C" w:rsidP="00206B8C">
                          <w:pPr>
                            <w:pStyle w:val="Normaalweb"/>
                            <w:spacing w:before="0" w:beforeAutospacing="0" w:after="0" w:afterAutospacing="0"/>
                            <w:textAlignment w:val="baseline"/>
                          </w:pPr>
                          <w:r>
                            <w:rPr>
                              <w:rFonts w:ascii="Arial" w:eastAsia="ヒラギノ角ゴ Pro W3" w:hAnsi="Arial" w:cstheme="minorBidi"/>
                              <w:color w:val="000000" w:themeColor="text1"/>
                              <w:kern w:val="24"/>
                              <w:sz w:val="16"/>
                              <w:szCs w:val="16"/>
                            </w:rPr>
                            <w:t>Kennisgeving</w:t>
                          </w:r>
                        </w:p>
                      </w:txbxContent>
                    </v:textbox>
                  </v:shape>
                  <v:shape id="Tekstvak 51" o:spid="_x0000_s1046" type="#_x0000_t202" style="position:absolute;left:58455;top:24603;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9+9MQA&#10;AADbAAAADwAAAGRycy9kb3ducmV2LnhtbESP0WrCQBRE3wv9h+UW+lY3hio2ZiMlttA3re0HXLLX&#10;bJrs3ZBdNfr1XUHwcZiZM0y+Gm0njjT4xrGC6SQBQVw53XCt4Pfn82UBwgdkjZ1jUnAmD6vi8SHH&#10;TLsTf9NxF2oRIewzVGBC6DMpfWXIop+4njh6ezdYDFEOtdQDniLcdjJNkrm02HBcMNhTaahqdwer&#10;YJHYTdu+pVtvXy/TmSnX7qP/U+r5aXxfggg0hnv41v7SCmZzuH6JP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PfvTEAAAA2wAAAA8AAAAAAAAAAAAAAAAAmAIAAGRycy9k&#10;b3ducmV2LnhtbFBLBQYAAAAABAAEAPUAAACJAwAAAAA=&#10;" filled="f" stroked="f">
                    <v:textbox style="mso-fit-shape-to-text:t">
                      <w:txbxContent>
                        <w:p w:rsidR="00206B8C" w:rsidRDefault="00206B8C" w:rsidP="00206B8C">
                          <w:pPr>
                            <w:pStyle w:val="Normaalweb"/>
                            <w:spacing w:before="0" w:beforeAutospacing="0" w:after="0" w:afterAutospacing="0"/>
                            <w:textAlignment w:val="baseline"/>
                          </w:pPr>
                          <w:r>
                            <w:rPr>
                              <w:rFonts w:ascii="Arial" w:eastAsia="ヒラギノ角ゴ Pro W3" w:hAnsi="Arial" w:cstheme="minorBidi"/>
                              <w:color w:val="000000" w:themeColor="text1"/>
                              <w:kern w:val="24"/>
                              <w:sz w:val="16"/>
                              <w:szCs w:val="16"/>
                            </w:rPr>
                            <w:t>Vraag</w:t>
                          </w:r>
                        </w:p>
                      </w:txbxContent>
                    </v:textbox>
                  </v:shape>
                  <v:shape id="Tekstvak 52" o:spid="_x0000_s1047" type="#_x0000_t202" style="position:absolute;left:58019;top:27910;width:612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Pbb8QA&#10;AADbAAAADwAAAGRycy9kb3ducmV2LnhtbESPwW7CMBBE70j9B2sr9QZOEFBIY1AFrdQbNO0HrOIl&#10;ThOvo9iFlK/HlZA4jmbmjSbfDLYVJ+p97VhBOklAEJdO11wp+P56Hy9B+ICssXVMCv7Iw2b9MMox&#10;0+7Mn3QqQiUihH2GCkwIXSalLw1Z9BPXEUfv6HqLIcq+krrHc4TbVk6TZCEt1hwXDHa0NVQ2xa9V&#10;sEzsvmlW04O3s0s6N9ude+t+lHp6HF5fQAQawj18a39oBfNn+P8Sf4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D22/EAAAA2wAAAA8AAAAAAAAAAAAAAAAAmAIAAGRycy9k&#10;b3ducmV2LnhtbFBLBQYAAAAABAAEAPUAAACJAwAAAAA=&#10;" filled="f" stroked="f">
                    <v:textbox style="mso-fit-shape-to-text:t">
                      <w:txbxContent>
                        <w:p w:rsidR="00206B8C" w:rsidRDefault="00206B8C" w:rsidP="00206B8C">
                          <w:pPr>
                            <w:pStyle w:val="Normaalweb"/>
                            <w:spacing w:before="0" w:beforeAutospacing="0" w:after="0" w:afterAutospacing="0"/>
                            <w:textAlignment w:val="baseline"/>
                          </w:pPr>
                          <w:r>
                            <w:rPr>
                              <w:rFonts w:ascii="Arial" w:eastAsia="ヒラギノ角ゴ Pro W3" w:hAnsi="Arial" w:cstheme="minorBidi"/>
                              <w:color w:val="000000" w:themeColor="text1"/>
                              <w:kern w:val="24"/>
                              <w:sz w:val="16"/>
                              <w:szCs w:val="16"/>
                            </w:rPr>
                            <w:t>Antwoord</w:t>
                          </w:r>
                        </w:p>
                      </w:txbxContent>
                    </v:textbox>
                  </v:shape>
                  <w10:wrap type="none"/>
                  <w10:anchorlock/>
                </v:group>
              </w:pict>
            </w:r>
          </w:p>
        </w:tc>
        <w:tc>
          <w:tcPr>
            <w:tcW w:w="2145" w:type="dxa"/>
          </w:tcPr>
          <w:p w:rsidR="00DC2461" w:rsidRDefault="00CE33FD" w:rsidP="00CE33FD">
            <w:pPr>
              <w:spacing w:after="0" w:line="240" w:lineRule="auto"/>
              <w:rPr>
                <w:rFonts w:cstheme="minorBidi"/>
                <w:kern w:val="0"/>
              </w:rPr>
            </w:pPr>
            <w:r w:rsidRPr="00CE33FD">
              <w:rPr>
                <w:rFonts w:cstheme="minorBidi"/>
                <w:kern w:val="0"/>
              </w:rPr>
              <w:t xml:space="preserve">Testen </w:t>
            </w:r>
            <w:r w:rsidR="00DC2461">
              <w:rPr>
                <w:rFonts w:cstheme="minorBidi"/>
                <w:kern w:val="0"/>
              </w:rPr>
              <w:t xml:space="preserve">TTA </w:t>
            </w:r>
            <w:r w:rsidRPr="00CE33FD">
              <w:rPr>
                <w:rFonts w:cstheme="minorBidi"/>
                <w:kern w:val="0"/>
              </w:rPr>
              <w:t xml:space="preserve">op verwerking van </w:t>
            </w:r>
            <w:r w:rsidR="00DC2461">
              <w:rPr>
                <w:rFonts w:cstheme="minorBidi"/>
                <w:kern w:val="0"/>
              </w:rPr>
              <w:t xml:space="preserve">inkomende </w:t>
            </w:r>
            <w:r w:rsidRPr="00CE33FD">
              <w:rPr>
                <w:rFonts w:cstheme="minorBidi"/>
                <w:kern w:val="0"/>
              </w:rPr>
              <w:t>kennisgeving</w:t>
            </w:r>
            <w:r w:rsidR="00DC2461">
              <w:rPr>
                <w:rFonts w:cstheme="minorBidi"/>
                <w:kern w:val="0"/>
              </w:rPr>
              <w:t>.</w:t>
            </w:r>
          </w:p>
          <w:p w:rsidR="00CE33FD" w:rsidRPr="00CE33FD" w:rsidRDefault="00DC2461" w:rsidP="00DC2461">
            <w:pPr>
              <w:spacing w:after="0" w:line="240" w:lineRule="auto"/>
              <w:rPr>
                <w:rFonts w:cstheme="minorBidi"/>
                <w:kern w:val="0"/>
              </w:rPr>
            </w:pPr>
            <w:r>
              <w:rPr>
                <w:rFonts w:cstheme="minorBidi"/>
                <w:kern w:val="0"/>
              </w:rPr>
              <w:t xml:space="preserve">Testen van </w:t>
            </w:r>
            <w:r w:rsidR="00CE33FD" w:rsidRPr="00CE33FD">
              <w:rPr>
                <w:rFonts w:cstheme="minorBidi"/>
                <w:kern w:val="0"/>
              </w:rPr>
              <w:t xml:space="preserve">antwoordbericht op </w:t>
            </w:r>
            <w:proofErr w:type="spellStart"/>
            <w:r w:rsidR="00CE33FD" w:rsidRPr="00CE33FD">
              <w:rPr>
                <w:rFonts w:cstheme="minorBidi"/>
                <w:kern w:val="0"/>
              </w:rPr>
              <w:t>StUF</w:t>
            </w:r>
            <w:proofErr w:type="spellEnd"/>
            <w:r w:rsidR="00CE33FD" w:rsidRPr="00CE33FD">
              <w:rPr>
                <w:rFonts w:cstheme="minorBidi"/>
                <w:kern w:val="0"/>
              </w:rPr>
              <w:t xml:space="preserve"> Regels</w:t>
            </w:r>
          </w:p>
        </w:tc>
      </w:tr>
      <w:tr w:rsidR="00CE33FD" w:rsidRPr="00CE33FD" w:rsidTr="0087664A">
        <w:tc>
          <w:tcPr>
            <w:tcW w:w="483" w:type="dxa"/>
          </w:tcPr>
          <w:p w:rsidR="00CE33FD" w:rsidRPr="00CE33FD" w:rsidRDefault="00CE33FD" w:rsidP="00CE33FD">
            <w:pPr>
              <w:spacing w:after="0" w:line="240" w:lineRule="auto"/>
              <w:rPr>
                <w:rFonts w:cstheme="minorBidi"/>
                <w:kern w:val="0"/>
              </w:rPr>
            </w:pPr>
            <w:r w:rsidRPr="00CE33FD">
              <w:rPr>
                <w:rFonts w:cstheme="minorBidi"/>
                <w:kern w:val="0"/>
              </w:rPr>
              <w:t>D</w:t>
            </w:r>
          </w:p>
        </w:tc>
        <w:tc>
          <w:tcPr>
            <w:tcW w:w="5417" w:type="dxa"/>
          </w:tcPr>
          <w:p w:rsidR="00CE33FD" w:rsidRPr="00CE33FD" w:rsidRDefault="00413B0D" w:rsidP="00CE33FD">
            <w:pPr>
              <w:spacing w:after="0" w:line="240" w:lineRule="auto"/>
              <w:rPr>
                <w:rFonts w:cstheme="minorBidi"/>
                <w:kern w:val="0"/>
              </w:rPr>
            </w:pPr>
            <w:r w:rsidRPr="00413B0D">
              <w:rPr>
                <w:rFonts w:eastAsia="Calibri" w:cstheme="minorBidi"/>
                <w:noProof/>
                <w:kern w:val="0"/>
                <w:sz w:val="24"/>
                <w:szCs w:val="24"/>
                <w:lang w:eastAsia="nl-NL"/>
              </w:rPr>
            </w:r>
            <w:r w:rsidRPr="00413B0D">
              <w:rPr>
                <w:rFonts w:eastAsia="Calibri" w:cstheme="minorBidi"/>
                <w:noProof/>
                <w:kern w:val="0"/>
                <w:sz w:val="24"/>
                <w:szCs w:val="24"/>
                <w:lang w:eastAsia="nl-NL"/>
              </w:rPr>
              <w:pict>
                <v:group id="Groep 15" o:spid="_x0000_s1048" style="width:228pt;height:60.15pt;mso-position-horizontal-relative:char;mso-position-vertical-relative:line" coordorigin="9470,36120"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">
                  <v:rect id="Rechthoek 35" o:spid="_x0000_s1049" style="position:absolute;left:9470;top:36120;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zidsIA&#10;AADbAAAADwAAAGRycy9kb3ducmV2LnhtbESPzarCMBSE9xd8h3AEd9dUBblWo4h/CLqxunF3aI5t&#10;tTkpTdT69kYQ7nKYmW+YyawxpXhQ7QrLCnrdCARxanXBmYLTcf37B8J5ZI2lZVLwIgezaetngrG2&#10;Tz7QI/GZCBB2MSrIva9iKV2ak0HXtRVx8C62NuiDrDOpa3wGuCllP4qG0mDBYSHHihY5pbfkbhTs&#10;OU3Ow82FV34VjfbL3ZX0YKlUp93MxyA8Nf4//G1vtYJ+Dz5fwg+Q0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rOJ2wgAAANs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36" o:spid="_x0000_s1050" style="position:absolute;left:31024;top:36120;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pv8MA&#10;AADbAAAADwAAAGRycy9kb3ducmV2LnhtbESPT4vCMBTE74LfITzBm6bWRaQaRURB3MPin4u3Z/Ns&#10;i81LaWJbv/1mYcHjMDO/YZbrzpSiodoVlhVMxhEI4tTqgjMF18t+NAfhPLLG0jIpeJOD9arfW2Ki&#10;bcsnas4+EwHCLkEFufdVIqVLczLoxrYiDt7D1gZ9kHUmdY1tgJtSxlE0kwYLDgs5VrTNKX2eX0bB&#10;bDp/2u9rc9y8Wv1z3110/HXTSg0H3WYBwlPnP+H/9kEriG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pv8MAAADb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37" o:spid="_x0000_s1051" type="#_x0000_t32" style="position:absolute;left:16872;top:41573;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3nsQAAADbAAAADwAAAGRycy9kb3ducmV2LnhtbESPQWvCQBSE7wX/w/KE3upGhbZGN0EF&#10;wZ5KYw8eH9lnEs2+DburSf59t1DocZiZb5hNPphWPMj5xrKC+SwBQVxa3XCl4Pt0eHkH4QOyxtYy&#10;KRjJQ55NnjaYatvzFz2KUIkIYZ+igjqELpXSlzUZ9DPbEUfvYp3BEKWrpHbYR7hp5SJJXqXBhuNC&#10;jR3taypvxd0oWI2H+2CvuPrYvZ1b1x+Lz64YlXqeDts1iEBD+A//tY9awWIJ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b/eexAAAANsAAAAPAAAAAAAAAAAA&#10;AAAAAKECAABkcnMvZG93bnJldi54bWxQSwUGAAAAAAQABAD5AAAAkgMAAAAA&#10;" strokecolor="#c0504d" strokeweight="2pt">
                    <v:stroke endarrow="open"/>
                    <v:shadow on="t" color="black" opacity="24903f" origin=",.5" offset="0,.55556mm"/>
                  </v:shape>
                  <v:shape id="Rechte verbindingslijn met pijl 38" o:spid="_x0000_s1052" type="#_x0000_t32" style="position:absolute;left:16872;top:38535;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3rqMUAAADbAAAADwAAAGRycy9kb3ducmV2LnhtbESPT2vCQBTE70K/w/IKvZlN06KSupGi&#10;LRQvYlrx+si+/CHZtyG71bSf3hUEj8PM/IZZrkbTiRMNrrGs4DmKQRAXVjdcKfj5/pwuQDiPrLGz&#10;TAr+yMEqe5gsMdX2zHs65b4SAcIuRQW1930qpStqMugi2xMHr7SDQR/kUEk94DnATSeTOJ5Jgw2H&#10;hRp7WtdUtPmvUbCTm8VLsz/k22O5Scr2P6b1/EOpp8fx/Q2Ep9Hfw7f2l1aQvML1S/gBMr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K3rqMUAAADbAAAADwAAAAAAAAAA&#10;AAAAAAChAgAAZHJzL2Rvd25yZXYueG1sUEsFBgAAAAAEAAQA+QAAAJMDAAAAAA==&#10;" strokecolor="#4f81bd" strokeweight="2pt">
                    <v:stroke endarrow="open"/>
                    <v:shadow on="t" color="black" opacity="24903f" origin=",.5" offset="0,.55556mm"/>
                  </v:shape>
                  <v:shape id="Tekstvak 44" o:spid="_x0000_s1053" type="#_x0000_t202" style="position:absolute;left:21771;top:36684;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uT/sQA&#10;AADbAAAADwAAAGRycy9kb3ducmV2LnhtbESP0WrCQBRE3wv9h+UW+lY3CbVodCPFWvDNNvoBl+w1&#10;G5O9G7Krpn69Wyj0cZiZM8xyNdpOXGjwjWMF6SQBQVw53XCt4LD/fJmB8AFZY+eYFPyQh1Xx+LDE&#10;XLsrf9OlDLWIEPY5KjAh9LmUvjJk0U9cTxy9oxsshiiHWuoBrxFuO5klyZu02HBcMNjT2lDVlmer&#10;YJbYXdvOsy9vX2/p1Kw/3KY/KfX8NL4vQAQaw3/4r73VCrIp/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bk/7EAAAA2wAAAA8AAAAAAAAAAAAAAAAAmAIAAGRycy9k&#10;b3ducmV2LnhtbFBLBQYAAAAABAAEAPUAAACJAw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Vraag</w:t>
                          </w:r>
                        </w:p>
                      </w:txbxContent>
                    </v:textbox>
                  </v:shape>
                  <v:shape id="Tekstvak 48" o:spid="_x0000_s1054" type="#_x0000_t202" style="position:absolute;left:20784;top:41385;width:6121;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NicIA&#10;AADbAAAADwAAAGRycy9kb3ducmV2LnhtbESP3WrCQBSE74W+w3IKvdONoRWNrlKsBe/8fYBD9piN&#10;yZ4N2VVTn74rCF4OM/MNM1t0thZXan3pWMFwkIAgzp0uuVBwPPz2xyB8QNZYOyYFf+RhMX/rzTDT&#10;7sY7uu5DISKEfYYKTAhNJqXPDVn0A9cQR+/kWoshyraQusVbhNtapkkykhZLjgsGG1oayqv9xSoY&#10;J3ZTVZN06+3nffhllj9u1ZyV+njvvqcgAnXhFX6211pBOoL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Q2JwgAAANsAAAAPAAAAAAAAAAAAAAAAAJgCAABkcnMvZG93&#10;bnJldi54bWxQSwUGAAAAAAQABAD1AAAAhwM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Antwoord</w:t>
                          </w:r>
                        </w:p>
                      </w:txbxContent>
                    </v:textbox>
                  </v:shape>
                  <w10:wrap type="none"/>
                  <w10:anchorlock/>
                </v:group>
              </w:pict>
            </w:r>
          </w:p>
        </w:tc>
        <w:tc>
          <w:tcPr>
            <w:tcW w:w="2145" w:type="dxa"/>
          </w:tcPr>
          <w:p w:rsidR="00CE33FD" w:rsidRPr="00CE33FD" w:rsidRDefault="00CE33FD" w:rsidP="00CE33FD">
            <w:pPr>
              <w:spacing w:after="0" w:line="240" w:lineRule="auto"/>
              <w:rPr>
                <w:rFonts w:cstheme="minorBidi"/>
                <w:kern w:val="0"/>
              </w:rPr>
            </w:pPr>
            <w:r w:rsidRPr="00CE33FD">
              <w:rPr>
                <w:rFonts w:cstheme="minorBidi"/>
                <w:kern w:val="0"/>
              </w:rPr>
              <w:t>Testen</w:t>
            </w:r>
            <w:r w:rsidR="00DC2461">
              <w:rPr>
                <w:rFonts w:cstheme="minorBidi"/>
                <w:kern w:val="0"/>
              </w:rPr>
              <w:t xml:space="preserve"> verzonden</w:t>
            </w:r>
            <w:r w:rsidRPr="00CE33FD">
              <w:rPr>
                <w:rFonts w:cstheme="minorBidi"/>
                <w:kern w:val="0"/>
              </w:rPr>
              <w:t xml:space="preserve"> antwoord bericht op </w:t>
            </w:r>
            <w:proofErr w:type="spellStart"/>
            <w:r w:rsidRPr="00CE33FD">
              <w:rPr>
                <w:rFonts w:cstheme="minorBidi"/>
                <w:kern w:val="0"/>
              </w:rPr>
              <w:t>StUF</w:t>
            </w:r>
            <w:proofErr w:type="spellEnd"/>
            <w:r w:rsidRPr="00CE33FD">
              <w:rPr>
                <w:rFonts w:cstheme="minorBidi"/>
                <w:kern w:val="0"/>
              </w:rPr>
              <w:t xml:space="preserve"> regels</w:t>
            </w:r>
          </w:p>
        </w:tc>
      </w:tr>
      <w:tr w:rsidR="00CE33FD" w:rsidRPr="00CE33FD" w:rsidTr="0087664A">
        <w:tc>
          <w:tcPr>
            <w:tcW w:w="483" w:type="dxa"/>
          </w:tcPr>
          <w:p w:rsidR="00CE33FD" w:rsidRPr="00CE33FD" w:rsidRDefault="00CE33FD" w:rsidP="00CE33FD">
            <w:pPr>
              <w:spacing w:after="0" w:line="240" w:lineRule="auto"/>
              <w:rPr>
                <w:rFonts w:cstheme="minorBidi"/>
                <w:kern w:val="0"/>
              </w:rPr>
            </w:pPr>
            <w:r w:rsidRPr="00CE33FD">
              <w:rPr>
                <w:rFonts w:cstheme="minorBidi"/>
                <w:kern w:val="0"/>
              </w:rPr>
              <w:t>E</w:t>
            </w:r>
          </w:p>
        </w:tc>
        <w:tc>
          <w:tcPr>
            <w:tcW w:w="5417" w:type="dxa"/>
          </w:tcPr>
          <w:p w:rsidR="00CE33FD" w:rsidRPr="00CE33FD" w:rsidRDefault="00413B0D" w:rsidP="00CE33FD">
            <w:pPr>
              <w:spacing w:after="0" w:line="240" w:lineRule="auto"/>
              <w:rPr>
                <w:rFonts w:cstheme="minorBidi"/>
                <w:kern w:val="0"/>
              </w:rPr>
            </w:pPr>
            <w:r w:rsidRPr="00413B0D">
              <w:rPr>
                <w:rFonts w:eastAsia="Calibri" w:cstheme="minorBidi"/>
                <w:noProof/>
                <w:kern w:val="0"/>
                <w:sz w:val="24"/>
                <w:szCs w:val="24"/>
                <w:lang w:eastAsia="nl-NL"/>
              </w:rPr>
            </w:r>
            <w:r w:rsidRPr="00413B0D">
              <w:rPr>
                <w:rFonts w:eastAsia="Calibri" w:cstheme="minorBidi"/>
                <w:noProof/>
                <w:kern w:val="0"/>
                <w:sz w:val="24"/>
                <w:szCs w:val="24"/>
                <w:lang w:eastAsia="nl-NL"/>
              </w:rPr>
              <w:pict>
                <v:group id="Groep 25" o:spid="_x0000_s1055" style="width:228pt;height:60.15pt;mso-position-horizontal-relative:char;mso-position-vertical-relative:line" coordorigin="9470,46046"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">
                  <v:rect id="Rechthoek 42" o:spid="_x0000_s1056" style="position:absolute;left:9470;top:46046;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LU8IA&#10;AADbAAAADwAAAGRycy9kb3ducmV2LnhtbERPTWvCQBC9C/6HZYTedGNbgk1dRaqWQnMx9tLbkB2T&#10;aHY27K4a/71bKHibx/uc+bI3rbiQ841lBdNJAoK4tLrhSsHPfjuegfABWWNrmRTcyMNyMRzMMdP2&#10;yju6FKESMYR9hgrqELpMSl/WZNBPbEccuYN1BkOErpLa4TWGm1Y+J0kqDTYcG2rs6KOm8lScjYKc&#10;y+I3/TzwJmySt3z9fST9slbqadSv3kEE6sND/O/+0nH+K/z9Eg+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4tTwgAAANs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3" o:spid="_x0000_s1057" style="position:absolute;left:31024;top:46046;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z7dsEA&#10;AADbAAAADwAAAGRycy9kb3ducmV2LnhtbERPTYvCMBC9C/6HMMLeNNVVkWoUkV0QPciqF29jM7bF&#10;ZlKa2NZ/bwRhb/N4n7NYtaYQNVUut6xgOIhAECdW55wqOJ9++zMQziNrLCyTgic5WC27nQXG2jb8&#10;R/XRpyKEsItRQeZ9GUvpkowMuoEtiQN3s5VBH2CVSl1hE8JNIUdRNJUGcw4NGZa0ySi5Hx9GwfR7&#10;drf7c71bPxp9uP6c9Gh80Up99dr1HISn1v+LP+6tDvMn8P4lH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8+3bBAAAA2wAAAA8AAAAAAAAAAAAAAAAAmAIAAGRycy9kb3du&#10;cmV2LnhtbFBLBQYAAAAABAAEAPUAAACGAwAAAAA=&#10;" fillcolor="#ffa2a1" strokecolor="#be4b48">
                    <v:fill color2="#ffe5e5" rotate="t" angle="180" colors="0 #ffa2a1;22938f #ffbebd;1 #ffe5e5"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44" o:spid="_x0000_s1058" type="#_x0000_t32" style="position:absolute;left:16872;top:48441;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Seu8AAAADbAAAADwAAAGRycy9kb3ducmV2LnhtbERPTYvCMBC9L/gfwgje1tQ96FqNoguC&#10;nsTuHjwOzdhWm0lJom3/vRGEvc3jfc5y3ZlaPMj5yrKCyTgBQZxbXXGh4O939/kNwgdkjbVlUtCT&#10;h/Vq8LHEVNuWT/TIQiFiCPsUFZQhNKmUPi/JoB/bhjhyF+sMhghdIbXDNoabWn4lyVQarDg2lNjQ&#10;T0n5LbsbBfN+d+/sFeeH7excu3afHZusV2o07DYLEIG68C9+u/c6zp/C65d4gF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0nrvAAAAA2wAAAA8AAAAAAAAAAAAAAAAA&#10;oQIAAGRycy9kb3ducmV2LnhtbFBLBQYAAAAABAAEAPkAAACOAwAAAAA=&#10;" strokecolor="#c0504d" strokeweight="2pt">
                    <v:stroke endarrow="open"/>
                    <v:shadow on="t" color="black" opacity="24903f" origin=",.5" offset="0,.55556mm"/>
                  </v:shape>
                  <v:shape id="Rechte verbindingslijn met pijl 45" o:spid="_x0000_s1059" type="#_x0000_t32" style="position:absolute;left:16872;top:51598;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O/YsMAAADbAAAADwAAAGRycy9kb3ducmV2LnhtbERPS2vCQBC+C/6HZYTedNMUaoiuoSQW&#10;Si/FtMXrkJ08MDsbsqtGf323UOhtPr7nbLPJ9OJCo+ssK3hcRSCIK6s7bhR8fb4uExDOI2vsLZOC&#10;GznIdvPZFlNtr3ygS+kbEULYpaig9X5IpXRVSwbdyg7EgavtaNAHODZSj3gN4aaXcRQ9S4Mdh4YW&#10;B8pbqk7l2Sj4kEXy1B2+y/djXcT16R5Rvt4r9bCYXjYgPE3+X/znftNh/hp+fwk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Tv2LDAAAA2wAAAA8AAAAAAAAAAAAA&#10;AAAAoQIAAGRycy9kb3ducmV2LnhtbFBLBQYAAAAABAAEAPkAAACRAwAAAAA=&#10;" strokecolor="#4f81bd" strokeweight="2pt">
                    <v:stroke endarrow="open"/>
                    <v:shadow on="t" color="black" opacity="24903f" origin=",.5" offset="0,.55556mm"/>
                  </v:shape>
                  <v:shape id="Tekstvak 47" o:spid="_x0000_s1060" type="#_x0000_t202" style="position:absolute;left:20349;top:51412;width:612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Antwoord</w:t>
                          </w:r>
                        </w:p>
                      </w:txbxContent>
                    </v:textbox>
                  </v:shape>
                  <v:shape id="Tekstvak 49" o:spid="_x0000_s1061" type="#_x0000_t202" style="position:absolute;left:21734;top:46554;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Vraag</w:t>
                          </w:r>
                        </w:p>
                      </w:txbxContent>
                    </v:textbox>
                  </v:shape>
                  <w10:wrap type="none"/>
                  <w10:anchorlock/>
                </v:group>
              </w:pict>
            </w:r>
          </w:p>
        </w:tc>
        <w:tc>
          <w:tcPr>
            <w:tcW w:w="2145" w:type="dxa"/>
          </w:tcPr>
          <w:p w:rsidR="00CE33FD" w:rsidRPr="00CE33FD" w:rsidRDefault="00CE33FD" w:rsidP="00CE33FD">
            <w:pPr>
              <w:spacing w:after="0" w:line="240" w:lineRule="auto"/>
              <w:rPr>
                <w:rFonts w:cstheme="minorBidi"/>
                <w:kern w:val="0"/>
              </w:rPr>
            </w:pPr>
            <w:r w:rsidRPr="00CE33FD">
              <w:rPr>
                <w:rFonts w:cstheme="minorBidi"/>
                <w:kern w:val="0"/>
              </w:rPr>
              <w:t xml:space="preserve">Testen </w:t>
            </w:r>
            <w:r w:rsidR="00DC2461">
              <w:rPr>
                <w:rFonts w:cstheme="minorBidi"/>
                <w:kern w:val="0"/>
              </w:rPr>
              <w:t xml:space="preserve">verzonden </w:t>
            </w:r>
            <w:r w:rsidRPr="00CE33FD">
              <w:rPr>
                <w:rFonts w:cstheme="minorBidi"/>
                <w:kern w:val="0"/>
              </w:rPr>
              <w:t xml:space="preserve">vraagbericht op </w:t>
            </w:r>
            <w:proofErr w:type="spellStart"/>
            <w:r w:rsidRPr="00CE33FD">
              <w:rPr>
                <w:rFonts w:cstheme="minorBidi"/>
                <w:kern w:val="0"/>
              </w:rPr>
              <w:t>StUF</w:t>
            </w:r>
            <w:proofErr w:type="spellEnd"/>
            <w:r w:rsidRPr="00CE33FD">
              <w:rPr>
                <w:rFonts w:cstheme="minorBidi"/>
                <w:kern w:val="0"/>
              </w:rPr>
              <w:t xml:space="preserve"> regels</w:t>
            </w:r>
          </w:p>
        </w:tc>
      </w:tr>
      <w:tr w:rsidR="00CE33FD" w:rsidRPr="00CE33FD" w:rsidTr="0087664A">
        <w:tc>
          <w:tcPr>
            <w:tcW w:w="483" w:type="dxa"/>
          </w:tcPr>
          <w:p w:rsidR="00CE33FD" w:rsidRPr="00CE33FD" w:rsidRDefault="00CE33FD" w:rsidP="00CE33FD">
            <w:pPr>
              <w:spacing w:after="0" w:line="240" w:lineRule="auto"/>
              <w:rPr>
                <w:rFonts w:cstheme="minorBidi"/>
                <w:kern w:val="0"/>
              </w:rPr>
            </w:pPr>
            <w:r w:rsidRPr="00CE33FD">
              <w:rPr>
                <w:rFonts w:cstheme="minorBidi"/>
                <w:kern w:val="0"/>
              </w:rPr>
              <w:t>F</w:t>
            </w:r>
          </w:p>
        </w:tc>
        <w:tc>
          <w:tcPr>
            <w:tcW w:w="5417" w:type="dxa"/>
          </w:tcPr>
          <w:p w:rsidR="00CE33FD" w:rsidRPr="00CE33FD" w:rsidRDefault="00413B0D" w:rsidP="00CE33FD">
            <w:pPr>
              <w:spacing w:after="0" w:line="240" w:lineRule="auto"/>
              <w:rPr>
                <w:rFonts w:cstheme="minorBidi"/>
                <w:kern w:val="0"/>
              </w:rPr>
            </w:pPr>
            <w:r w:rsidRPr="00413B0D">
              <w:rPr>
                <w:rFonts w:eastAsia="Calibri" w:cstheme="minorBidi"/>
                <w:noProof/>
                <w:kern w:val="0"/>
                <w:sz w:val="24"/>
                <w:szCs w:val="24"/>
                <w:lang w:eastAsia="nl-NL"/>
              </w:rPr>
            </w:r>
            <w:r w:rsidRPr="00413B0D">
              <w:rPr>
                <w:rFonts w:eastAsia="Calibri" w:cstheme="minorBidi"/>
                <w:noProof/>
                <w:kern w:val="0"/>
                <w:sz w:val="24"/>
                <w:szCs w:val="24"/>
                <w:lang w:eastAsia="nl-NL"/>
              </w:rPr>
              <w:pict>
                <v:group id="Groep 34" o:spid="_x0000_s1062" style="width:228pt;height:60.15pt;mso-position-horizontal-relative:char;mso-position-vertical-relative:line" coordorigin="46590,45927"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">
                  <v:rect id="Rechthoek 49" o:spid="_x0000_s1063" style="position:absolute;left:46590;top:45927;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MyI8IA&#10;AADaAAAADwAAAGRycy9kb3ducmV2LnhtbESPT4vCMBTE74LfIbwFbzZdFVmrUcR/CHqx68Xbo3m2&#10;3W1eShO1++03guBxmJnfMLNFaypxp8aVlhV8RjEI4szqknMF5+9t/wuE88gaK8uk4I8cLObdzgwT&#10;bR98onvqcxEg7BJUUHhfJ1K6rCCDLrI1cfCutjHog2xyqRt8BLip5CCOx9JgyWGhwJpWBWW/6c0o&#10;OHKWXsa7K2/8Jp4c14cf0sO1Ur2PdjkF4an17/CrvdcKRvC8Em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gzIjwgAAANo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50" o:spid="_x0000_s1064" style="position:absolute;left:68144;top:45927;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AZsMA&#10;AADaAAAADwAAAGRycy9kb3ducmV2LnhtbESPT4vCMBTE7wt+h/AEb9tUXUWqUUQUlt2D+Ofi7dk8&#10;22LzUprYdr/9RhA8DjPzG2ax6kwpGqpdYVnBMIpBEKdWF5wpOJ92nzMQziNrLC2Tgj9ysFr2PhaY&#10;aNvygZqjz0SAsEtQQe59lUjp0pwMushWxMG72dqgD7LOpK6xDXBTylEcT6XBgsNCjhVtckrvx4dR&#10;MB3P7vb33PysH63eX7cnPfq6aKUG/W49B+Gp8+/wq/2tFUzgeSXc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cAZsMAAADa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rsidR="009E28EA" w:rsidRDefault="009E28EA" w:rsidP="00CE33FD">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1" o:spid="_x0000_s1065" type="#_x0000_t32" style="position:absolute;left:53993;top:51261;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pyOsIAAADaAAAADwAAAGRycy9kb3ducmV2LnhtbESPT4vCMBTE78J+h/AWvGm6HvzTNcqu&#10;IOhJrB72+Giebd3mpSTRtt/eCILHYWZ+wyzXnanFnZyvLCv4GicgiHOrKy4UnE/b0RyED8gaa8uk&#10;oCcP69XHYImpti0f6Z6FQkQI+xQVlCE0qZQ+L8mgH9uGOHoX6wyGKF0htcM2wk0tJ0kylQYrjgsl&#10;NrQpKf/PbkbBot/eOnvFxf539le7dpcdmqxXavjZ/XyDCNSFd/jV3mkFU3heiTd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pyOsIAAADaAAAADwAAAAAAAAAAAAAA&#10;AAChAgAAZHJzL2Rvd25yZXYueG1sUEsFBgAAAAAEAAQA+QAAAJADAAAAAA==&#10;" strokecolor="#c0504d" strokeweight="2pt">
                    <v:stroke endarrow="open"/>
                    <v:shadow on="t" color="black" opacity="24903f" origin=",.5" offset="0,.55556mm"/>
                  </v:shape>
                  <v:shape id="Rechte verbindingslijn met pijl 52" o:spid="_x0000_s1066" type="#_x0000_t32" style="position:absolute;left:53993;top:48104;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tkl8QAAADaAAAADwAAAGRycy9kb3ducmV2LnhtbESPT2vCQBTE74LfYXlCb7ppCjVE11AS&#10;C6WXYtri9ZF9+YPZtyG7avTTdwuFHoeZ+Q2zzSbTiwuNrrOs4HEVgSCurO64UfD1+bpMQDiPrLG3&#10;TApu5CDbzWdbTLW98oEupW9EgLBLUUHr/ZBK6aqWDLqVHYiDV9vRoA9ybKQe8RrgppdxFD1Lgx2H&#10;hRYHyluqTuXZKPiQRfLUHb7L92NdxPXpHlG+3iv1sJheNiA8Tf4//Nd+0wrW8Hsl3AC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C2SXxAAAANoAAAAPAAAAAAAAAAAA&#10;AAAAAKECAABkcnMvZG93bnJldi54bWxQSwUGAAAAAAQABAD5AAAAkgMAAAAA&#10;" strokecolor="#4f81bd" strokeweight="2pt">
                    <v:stroke endarrow="open"/>
                    <v:shadow on="t" color="black" opacity="24903f" origin=",.5" offset="0,.55556mm"/>
                  </v:shape>
                  <v:shape id="Tekstvak 46" o:spid="_x0000_s1067" type="#_x0000_t202" style="position:absolute;left:56604;top:46145;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9M78IA&#10;AADaAAAADwAAAGRycy9kb3ducmV2LnhtbESP0WrCQBRE3wv9h+UKvtVNxBYbXUOxCn1r1X7AJXvN&#10;xmTvhuw2iX59t1DwcZg5M8w6H20jeup85VhBOktAEBdOV1wq+D7tn5YgfEDW2DgmBVfykG8eH9aY&#10;aTfwgfpjKEUsYZ+hAhNCm0npC0MW/cy1xNE7u85iiLIrpe5wiOW2kfMkeZEWK44LBlvaGirq449V&#10;sEzsZ12/zr+8XdzSZ7N9d7v2otR0Mr6tQAQawz38T3/oyMHflX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0zvwgAAANoAAAAPAAAAAAAAAAAAAAAAAJgCAABkcnMvZG93&#10;bnJldi54bWxQSwUGAAAAAAQABAD1AAAAhwM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Synchronisatie</w:t>
                          </w:r>
                        </w:p>
                      </w:txbxContent>
                    </v:textbox>
                  </v:shape>
                  <v:shape id="Tekstvak 50" o:spid="_x0000_s1068" type="#_x0000_t202" style="position:absolute;left:56713;top:51270;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7BN8EA&#10;AADbAAAADwAAAGRycy9kb3ducmV2LnhtbERPzWrCQBC+C32HZYTedJPQikY3UrSF3rTWBxiyYzYm&#10;Oxuyq6Z9erdQ8DYf3++s1oNtxZV6XztWkE4TEMSl0zVXCo7fH5M5CB+QNbaOScEPeVgXT6MV5trd&#10;+Iuuh1CJGMI+RwUmhC6X0peGLPqp64gjd3K9xRBhX0nd4y2G21ZmSTKTFmuODQY72hgqm8PFKpgn&#10;dtc0i2zv7ctv+mo2W/fenZV6Hg9vSxCBhvAQ/7s/dZyfwd8v8QB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wTfBAAAA2wAAAA8AAAAAAAAAAAAAAAAAmAIAAGRycy9kb3du&#10;cmV2LnhtbFBLBQYAAAAABAAEAPUAAACGAwAAAAA=&#10;" filled="f" stroked="f">
                    <v:textbox style="mso-fit-shape-to-text:t">
                      <w:txbxContent>
                        <w:p w:rsidR="009E28EA" w:rsidRDefault="009E28EA" w:rsidP="00CE33FD">
                          <w:pPr>
                            <w:pStyle w:val="Normaalweb"/>
                            <w:spacing w:before="0" w:beforeAutospacing="0" w:after="0" w:afterAutospacing="0"/>
                            <w:textAlignment w:val="baseline"/>
                          </w:pPr>
                          <w:r>
                            <w:rPr>
                              <w:rFonts w:ascii="Arial" w:eastAsia="ヒラギノ角ゴ Pro W3" w:hAnsi="Arial" w:cs="Arial"/>
                              <w:color w:val="000000"/>
                              <w:kern w:val="24"/>
                              <w:sz w:val="16"/>
                              <w:szCs w:val="16"/>
                            </w:rPr>
                            <w:t>Synchronisatie</w:t>
                          </w:r>
                        </w:p>
                      </w:txbxContent>
                    </v:textbox>
                  </v:shape>
                  <w10:wrap type="none"/>
                  <w10:anchorlock/>
                </v:group>
              </w:pict>
            </w:r>
          </w:p>
        </w:tc>
        <w:tc>
          <w:tcPr>
            <w:tcW w:w="2145" w:type="dxa"/>
          </w:tcPr>
          <w:p w:rsidR="00CE33FD" w:rsidRPr="00CE33FD" w:rsidRDefault="00CE33FD" w:rsidP="00F1681B">
            <w:pPr>
              <w:keepNext/>
              <w:spacing w:after="0" w:line="240" w:lineRule="auto"/>
              <w:rPr>
                <w:rFonts w:cstheme="minorBidi"/>
                <w:kern w:val="0"/>
              </w:rPr>
            </w:pPr>
            <w:r w:rsidRPr="00CE33FD">
              <w:rPr>
                <w:rFonts w:cstheme="minorBidi"/>
                <w:kern w:val="0"/>
              </w:rPr>
              <w:t xml:space="preserve">Testen </w:t>
            </w:r>
            <w:r w:rsidR="00DC2461">
              <w:rPr>
                <w:rFonts w:cstheme="minorBidi"/>
                <w:kern w:val="0"/>
              </w:rPr>
              <w:t xml:space="preserve">verzonden </w:t>
            </w:r>
            <w:r w:rsidRPr="00CE33FD">
              <w:rPr>
                <w:rFonts w:cstheme="minorBidi"/>
                <w:kern w:val="0"/>
              </w:rPr>
              <w:t xml:space="preserve">synchronisatiebericht op </w:t>
            </w:r>
            <w:proofErr w:type="spellStart"/>
            <w:r w:rsidRPr="00CE33FD">
              <w:rPr>
                <w:rFonts w:cstheme="minorBidi"/>
                <w:kern w:val="0"/>
              </w:rPr>
              <w:t>StUF</w:t>
            </w:r>
            <w:proofErr w:type="spellEnd"/>
            <w:r w:rsidRPr="00CE33FD">
              <w:rPr>
                <w:rFonts w:cstheme="minorBidi"/>
                <w:kern w:val="0"/>
              </w:rPr>
              <w:t xml:space="preserve"> regels</w:t>
            </w:r>
          </w:p>
        </w:tc>
      </w:tr>
      <w:tr w:rsidR="00F1681B" w:rsidRPr="00CE33FD" w:rsidTr="0087664A">
        <w:tc>
          <w:tcPr>
            <w:tcW w:w="483" w:type="dxa"/>
          </w:tcPr>
          <w:p w:rsidR="00F1681B" w:rsidRPr="00CE33FD" w:rsidRDefault="00F1681B" w:rsidP="00CE33FD">
            <w:pPr>
              <w:spacing w:after="0" w:line="240" w:lineRule="auto"/>
              <w:rPr>
                <w:rFonts w:cstheme="minorBidi"/>
                <w:kern w:val="0"/>
              </w:rPr>
            </w:pPr>
            <w:r>
              <w:rPr>
                <w:rFonts w:cstheme="minorBidi"/>
                <w:kern w:val="0"/>
              </w:rPr>
              <w:t>G</w:t>
            </w:r>
          </w:p>
        </w:tc>
        <w:tc>
          <w:tcPr>
            <w:tcW w:w="5417" w:type="dxa"/>
          </w:tcPr>
          <w:p w:rsidR="00F1681B" w:rsidRDefault="00413B0D" w:rsidP="00CE33FD">
            <w:pPr>
              <w:spacing w:after="0" w:line="240" w:lineRule="auto"/>
              <w:rPr>
                <w:rFonts w:cstheme="minorBidi"/>
                <w:noProof/>
                <w:kern w:val="0"/>
                <w:lang w:eastAsia="nl-NL"/>
              </w:rPr>
            </w:pPr>
            <w:r w:rsidRPr="00413B0D">
              <w:rPr>
                <w:rFonts w:eastAsia="Calibri" w:cstheme="minorBidi"/>
                <w:noProof/>
                <w:kern w:val="0"/>
                <w:sz w:val="24"/>
                <w:szCs w:val="24"/>
                <w:lang w:eastAsia="nl-NL"/>
              </w:rPr>
            </w:r>
            <w:r w:rsidRPr="00413B0D">
              <w:rPr>
                <w:rFonts w:eastAsia="Calibri" w:cstheme="minorBidi"/>
                <w:noProof/>
                <w:kern w:val="0"/>
                <w:sz w:val="24"/>
                <w:szCs w:val="24"/>
                <w:lang w:eastAsia="nl-NL"/>
              </w:rPr>
              <w:pict>
                <v:group id="Groep 58" o:spid="_x0000_s1069" style="width:228pt;height:60.15pt;mso-position-horizontal-relative:char;mso-position-vertical-relative:line" coordorigin="46481,35150"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">
                  <v:rect id="Rechthoek 59" o:spid="_x0000_s1070" style="position:absolute;left:46481;top:35150;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fftMcA&#10;AADbAAAADwAAAGRycy9kb3ducmV2LnhtbESPQWvCQBSE70L/w/IKvYhulFpszEZKrWDx0DZV8PjI&#10;PpNg9m3IbjX217uC4HGYmW+YZN6ZWhypdZVlBaNhBII4t7riQsHmdzmYgnAeWWNtmRScycE8fegl&#10;GGt74h86Zr4QAcIuRgWl900spctLMuiGtiEO3t62Bn2QbSF1i6cAN7UcR9GLNFhxWCixofeS8kP2&#10;ZxQ0+ByNvxaHz+1m97FcL/qj9f93rdTTY/c2A+Gp8/fwrb3SCiavcP0SfoBM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H37THAAAA2wAAAA8AAAAAAAAAAAAAAAAAmAIAAGRy&#10;cy9kb3ducmV2LnhtbFBLBQYAAAAABAAEAPUAAACMAwAAAAA=&#10;" fillcolor="#a7bfde [1620]" strokecolor="#4579b8 [3044]">
                    <v:fill color2="#e4ecf5 [500]" rotate="t" angle="180" colors="0 #a3c4ff;22938f #bfd5ff;1 #e5eeff" focus="100%" type="gradient"/>
                    <v:shadow on="t" color="black" opacity="24903f" origin=",.5" offset="0,.55556mm"/>
                    <v:textbox>
                      <w:txbxContent>
                        <w:p w:rsidR="00206B8C" w:rsidRDefault="00206B8C" w:rsidP="00206B8C">
                          <w:pPr>
                            <w:pStyle w:val="Normaalweb"/>
                            <w:spacing w:before="0" w:beforeAutospacing="0" w:after="0" w:afterAutospacing="0"/>
                            <w:jc w:val="center"/>
                            <w:textAlignment w:val="baseline"/>
                          </w:pPr>
                          <w:r>
                            <w:rPr>
                              <w:rFonts w:asciiTheme="minorHAnsi" w:hAnsi="Calibri" w:cstheme="minorBidi"/>
                              <w:color w:val="000000" w:themeColor="dark1"/>
                              <w:kern w:val="24"/>
                            </w:rPr>
                            <w:t>STP</w:t>
                          </w:r>
                        </w:p>
                      </w:txbxContent>
                    </v:textbox>
                  </v:rect>
                  <v:rect id="Rechthoek 60" o:spid="_x0000_s1071" style="position:absolute;left:68035;top:35150;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C08AA&#10;AADbAAAADwAAAGRycy9kb3ducmV2LnhtbERPTYvCMBC9C/sfwgheRFNdKVKNsrgs7kXB7nofmrEt&#10;NpOaRK3/3hwEj4/3vVx3phE3cr62rGAyTkAQF1bXXCr4//sZzUH4gKyxsUwKHuRhvfroLTHT9s4H&#10;uuWhFDGEfYYKqhDaTEpfVGTQj21LHLmTdQZDhK6U2uE9hptGTpMklQZrjg0VtrSpqDjnV6NgN/Nu&#10;Ojwfh+X+8pl+d9vNNd09lBr0u68FiEBdeItf7l+tII3r45f4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GXC08AAAADbAAAADwAAAAAAAAAAAAAAAACYAgAAZHJzL2Rvd25y&#10;ZXYueG1sUEsFBgAAAAAEAAQA9QAAAIUDAAAAAA==&#10;" fillcolor="#dfa7a6 [1621]" strokecolor="#bc4542 [3045]">
                    <v:fill color2="#f5e4e4 [501]" rotate="t" angle="180" colors="0 #ffa2a1;22938f #ffbebd;1 #ffe5e5" focus="100%" type="gradient"/>
                    <v:shadow on="t" color="black" opacity="24903f" origin=",.5" offset="0,.55556mm"/>
                    <v:textbox>
                      <w:txbxContent>
                        <w:p w:rsidR="00206B8C" w:rsidRDefault="00206B8C" w:rsidP="00206B8C">
                          <w:pPr>
                            <w:pStyle w:val="Normaalweb"/>
                            <w:spacing w:before="0" w:beforeAutospacing="0" w:after="0" w:afterAutospacing="0"/>
                            <w:jc w:val="center"/>
                            <w:textAlignment w:val="baseline"/>
                          </w:pPr>
                          <w:r>
                            <w:rPr>
                              <w:rFonts w:asciiTheme="minorHAnsi" w:hAnsi="Calibri" w:cstheme="minorBidi"/>
                              <w:color w:val="000000" w:themeColor="dark1"/>
                              <w:kern w:val="24"/>
                            </w:rPr>
                            <w:t>TTA</w:t>
                          </w:r>
                        </w:p>
                      </w:txbxContent>
                    </v:textbox>
                  </v:rect>
                  <v:shape id="Rechte verbindingslijn met pijl 61" o:spid="_x0000_s1072" type="#_x0000_t32" style="position:absolute;left:53884;top:37327;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MjmsEAAADbAAAADwAAAGRycy9kb3ducmV2LnhtbESPQYvCMBSE7wv+h/AEL4umFRGtRpGC&#10;4mnZVfH8aJ5NsXkpTaz132+EhT0OM/MNs972thYdtb5yrCCdJCCIC6crLhVczvvxAoQPyBprx6Tg&#10;RR62m8HHGjPtnvxD3SmUIkLYZ6jAhNBkUvrCkEU/cQ1x9G6utRiibEupW3xGuK3lNEnm0mLFccFg&#10;Q7mh4n56WAWL/PB9XXbFZ/rly4Bmmc98nSs1Gva7FYhAffgP/7WPWsE8hfeX+A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syOawQAAANsAAAAPAAAAAAAAAAAAAAAA&#10;AKECAABkcnMvZG93bnJldi54bWxQSwUGAAAAAAQABAD5AAAAjwMAAAAA&#10;" strokecolor="#c0504d [3205]" strokeweight="2pt">
                    <v:stroke endarrow="open"/>
                    <v:shadow on="t" color="black" opacity="24903f" origin=",.5" offset="0,.55556mm"/>
                  </v:shape>
                  <v:shape id="Rechte verbindingslijn met pijl 62" o:spid="_x0000_s1073" type="#_x0000_t32" style="position:absolute;left:53884;top:40593;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BH8cEAAADbAAAADwAAAGRycy9kb3ducmV2LnhtbESPQYvCMBSE74L/ITzBm6YKilSjiCgI&#10;7grqen82z7bavJQkavffbwRhj8PMfMPMFo2pxJOcLy0rGPQTEMSZ1SXnCn5Om94EhA/IGivLpOCX&#10;PCzm7dYMU21ffKDnMeQiQtinqKAIoU6l9FlBBn3f1sTRu1pnMETpcqkdviLcVHKYJGNpsOS4UGBN&#10;q4Ky+/FhFIzW7rCsb1+n/dn5zcOWF/d92ynV7TTLKYhATfgPf9pbrWA8hPeX+AP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cEfxwQAAANsAAAAPAAAAAAAAAAAAAAAA&#10;AKECAABkcnMvZG93bnJldi54bWxQSwUGAAAAAAQABAD5AAAAjwMAAAAA&#10;" strokecolor="#4f81bd [3204]" strokeweight="2pt">
                    <v:stroke endarrow="open"/>
                    <v:shadow on="t" color="black" opacity="24903f" origin=",.5" offset="0,.55556mm"/>
                  </v:shape>
                  <v:shape id="Tekstvak 53" o:spid="_x0000_s1074" type="#_x0000_t202" style="position:absolute;left:56495;top:35368;width:8497;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QX0cQA&#10;AADbAAAADwAAAGRycy9kb3ducmV2LnhtbESPzW7CMBCE70h9B2uRuBUHaCMaMKiiVOJWfvoAq3iJ&#10;Q+J1FLsQeHqMVInjaGa+0cyXna3FmVpfOlYwGiYgiHOnSy4U/B6+X6cgfEDWWDsmBVfysFy89OaY&#10;aXfhHZ33oRARwj5DBSaEJpPS54Ys+qFriKN3dK3FEGVbSN3iJcJtLcdJkkqLJccFgw2tDOXV/s8q&#10;mCb2p6o+xltv326jd7P6cuvmpNSg333OQATqwjP8395oBekE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UF9HEAAAA2wAAAA8AAAAAAAAAAAAAAAAAmAIAAGRycy9k&#10;b3ducmV2LnhtbFBLBQYAAAAABAAEAPUAAACJAwAAAAA=&#10;" filled="f" stroked="f">
                    <v:textbox style="mso-fit-shape-to-text:t">
                      <w:txbxContent>
                        <w:p w:rsidR="00206B8C" w:rsidRDefault="00206B8C" w:rsidP="00206B8C">
                          <w:pPr>
                            <w:pStyle w:val="Normaalweb"/>
                            <w:spacing w:before="0" w:beforeAutospacing="0" w:after="0" w:afterAutospacing="0"/>
                            <w:textAlignment w:val="baseline"/>
                          </w:pPr>
                          <w:r>
                            <w:rPr>
                              <w:rFonts w:ascii="Arial" w:eastAsia="ヒラギノ角ゴ Pro W3" w:hAnsi="Arial" w:cstheme="minorBidi"/>
                              <w:color w:val="000000" w:themeColor="text1"/>
                              <w:kern w:val="24"/>
                              <w:sz w:val="16"/>
                              <w:szCs w:val="16"/>
                            </w:rPr>
                            <w:t>Synchronisatie</w:t>
                          </w:r>
                        </w:p>
                      </w:txbxContent>
                    </v:textbox>
                  </v:shape>
                  <v:shape id="Tekstvak 54" o:spid="_x0000_s1075" type="#_x0000_t202" style="position:absolute;left:56604;top:4049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2PpcQA&#10;AADbAAAADwAAAGRycy9kb3ducmV2LnhtbESP0WrCQBRE3wv+w3ILvjUbJYqNriLWQt9aYz/gkr1m&#10;02Tvhuw2pv16t1DwcZiZM8xmN9pWDNT72rGCWZKCIC6drrlS8Hl+fVqB8AFZY+uYFPyQh9128rDB&#10;XLsrn2goQiUihH2OCkwIXS6lLw1Z9InriKN3cb3FEGVfSd3jNcJtK+dpupQWa44LBjs6GCqb4tsq&#10;WKX2vWme5x/eZr+zhTm8uGP3pdT0cdyvQQQawz38337TCpYZ/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9j6XEAAAA2wAAAA8AAAAAAAAAAAAAAAAAmAIAAGRycy9k&#10;b3ducmV2LnhtbFBLBQYAAAAABAAEAPUAAACJAwAAAAA=&#10;" filled="f" stroked="f">
                    <v:textbox style="mso-fit-shape-to-text:t">
                      <w:txbxContent>
                        <w:p w:rsidR="00206B8C" w:rsidRDefault="00206B8C" w:rsidP="00206B8C">
                          <w:pPr>
                            <w:pStyle w:val="Normaalweb"/>
                            <w:spacing w:before="0" w:beforeAutospacing="0" w:after="0" w:afterAutospacing="0"/>
                            <w:textAlignment w:val="baseline"/>
                          </w:pPr>
                          <w:r>
                            <w:rPr>
                              <w:rFonts w:ascii="Arial" w:eastAsia="ヒラギノ角ゴ Pro W3" w:hAnsi="Arial" w:cstheme="minorBidi"/>
                              <w:color w:val="000000" w:themeColor="text1"/>
                              <w:kern w:val="24"/>
                              <w:sz w:val="16"/>
                              <w:szCs w:val="16"/>
                            </w:rPr>
                            <w:t>Synchronisatie</w:t>
                          </w:r>
                        </w:p>
                      </w:txbxContent>
                    </v:textbox>
                  </v:shape>
                  <w10:wrap type="none"/>
                  <w10:anchorlock/>
                </v:group>
              </w:pict>
            </w:r>
          </w:p>
        </w:tc>
        <w:tc>
          <w:tcPr>
            <w:tcW w:w="2145" w:type="dxa"/>
          </w:tcPr>
          <w:p w:rsidR="00F1681B" w:rsidRPr="00CE33FD" w:rsidRDefault="00F1681B" w:rsidP="00F32F60">
            <w:pPr>
              <w:keepNext/>
              <w:spacing w:after="0" w:line="240" w:lineRule="auto"/>
              <w:rPr>
                <w:rFonts w:cstheme="minorBidi"/>
                <w:kern w:val="0"/>
              </w:rPr>
            </w:pPr>
            <w:r w:rsidRPr="00CE33FD">
              <w:rPr>
                <w:rFonts w:cstheme="minorBidi"/>
                <w:kern w:val="0"/>
              </w:rPr>
              <w:t xml:space="preserve">Testen </w:t>
            </w:r>
            <w:proofErr w:type="spellStart"/>
            <w:r w:rsidRPr="00CE33FD">
              <w:rPr>
                <w:rFonts w:cstheme="minorBidi"/>
                <w:kern w:val="0"/>
              </w:rPr>
              <w:t>synchronisatie</w:t>
            </w:r>
            <w:r>
              <w:rPr>
                <w:rFonts w:cstheme="minorBidi"/>
                <w:kern w:val="0"/>
              </w:rPr>
              <w:t>verzoek</w:t>
            </w:r>
            <w:r w:rsidRPr="00CE33FD">
              <w:rPr>
                <w:rFonts w:cstheme="minorBidi"/>
                <w:kern w:val="0"/>
              </w:rPr>
              <w:t>bericht</w:t>
            </w:r>
            <w:proofErr w:type="spellEnd"/>
            <w:r w:rsidRPr="00CE33FD">
              <w:rPr>
                <w:rFonts w:cstheme="minorBidi"/>
                <w:kern w:val="0"/>
              </w:rPr>
              <w:t xml:space="preserve"> op </w:t>
            </w:r>
            <w:proofErr w:type="spellStart"/>
            <w:r w:rsidRPr="00CE33FD">
              <w:rPr>
                <w:rFonts w:cstheme="minorBidi"/>
                <w:kern w:val="0"/>
              </w:rPr>
              <w:t>StUF</w:t>
            </w:r>
            <w:proofErr w:type="spellEnd"/>
            <w:r w:rsidRPr="00CE33FD">
              <w:rPr>
                <w:rFonts w:cstheme="minorBidi"/>
                <w:kern w:val="0"/>
              </w:rPr>
              <w:t xml:space="preserve"> regels</w:t>
            </w:r>
          </w:p>
        </w:tc>
      </w:tr>
    </w:tbl>
    <w:p w:rsidR="00961E4B" w:rsidRDefault="00F32F60" w:rsidP="00F32F60">
      <w:pPr>
        <w:pStyle w:val="Bijschrift"/>
      </w:pPr>
      <w:r>
        <w:t xml:space="preserve">Tabel </w:t>
      </w:r>
      <w:r w:rsidR="00413B0D">
        <w:fldChar w:fldCharType="begin"/>
      </w:r>
      <w:r w:rsidR="00B77666">
        <w:instrText xml:space="preserve"> SEQ Tabel \* ARABIC </w:instrText>
      </w:r>
      <w:r w:rsidR="00413B0D">
        <w:fldChar w:fldCharType="separate"/>
      </w:r>
      <w:r>
        <w:rPr>
          <w:noProof/>
        </w:rPr>
        <w:t>1</w:t>
      </w:r>
      <w:r w:rsidR="00413B0D">
        <w:rPr>
          <w:noProof/>
        </w:rPr>
        <w:fldChar w:fldCharType="end"/>
      </w:r>
      <w:r>
        <w:t>: Testvormen</w:t>
      </w:r>
      <w:r w:rsidR="009A0C7B">
        <w:t xml:space="preserve"> van het </w:t>
      </w:r>
      <w:proofErr w:type="spellStart"/>
      <w:r w:rsidR="009A0C7B">
        <w:t>StUF</w:t>
      </w:r>
      <w:proofErr w:type="spellEnd"/>
      <w:r w:rsidR="009A0C7B">
        <w:t xml:space="preserve"> Testplatform</w:t>
      </w:r>
      <w:r w:rsidR="00DC2461">
        <w:t xml:space="preserve"> (STP=</w:t>
      </w:r>
      <w:proofErr w:type="spellStart"/>
      <w:r w:rsidR="00DC2461">
        <w:t>StUFTestplatform</w:t>
      </w:r>
      <w:proofErr w:type="spellEnd"/>
      <w:r w:rsidR="00DC2461">
        <w:t>, TTA=Te Testen Applicatie)</w:t>
      </w:r>
    </w:p>
    <w:p w:rsidR="009A0C7B" w:rsidRDefault="009A0C7B" w:rsidP="00621AAF">
      <w:r>
        <w:t>In het bijgevoegde spreadsheet is de testspecificatie opgenomen en is ook de testvorm aangeven.</w:t>
      </w:r>
    </w:p>
    <w:p w:rsidR="00265A83" w:rsidRDefault="002A44EC" w:rsidP="00265A83">
      <w:pPr>
        <w:rPr>
          <w:ins w:id="19" w:author="Robert Melskens" w:date="2013-02-06T12:48:00Z"/>
        </w:rPr>
      </w:pPr>
      <w:r>
        <w:t xml:space="preserve">Waar binnen de tabbladen ‘Initieel vullen’ en ‘Synchronisatie </w:t>
      </w:r>
      <w:r w:rsidR="00E80500">
        <w:t>&amp;</w:t>
      </w:r>
      <w:r>
        <w:t xml:space="preserve"> Vraag-Antwoord’ voor elke synchrone scenario variant ook een asynchrone variant bestaat is dat voor het tabblad ‘Gebeurtenissen’ niet het geval.</w:t>
      </w:r>
      <w:r w:rsidR="00E80500">
        <w:t xml:space="preserve"> Voor gebeurtenissen binnen het BAG-WOZ koppelvlak bestaan dan ook geen synchrone varianten.</w:t>
      </w:r>
      <w:r>
        <w:t xml:space="preserve"> In dit tabblad zijn de scenario’s tevens gegroepeerd volgens de groepering die gehanteerd wordt binnen</w:t>
      </w:r>
      <w:r w:rsidR="00F1681B">
        <w:t xml:space="preserve"> paragraaf 4.3 van ‘</w:t>
      </w:r>
      <w:r w:rsidR="00F1681B" w:rsidRPr="00F1681B">
        <w:t>Handreiking Procesbeschrijving BAG-WOZ</w:t>
      </w:r>
      <w:r w:rsidR="00F1681B">
        <w:t xml:space="preserve">’ van </w:t>
      </w:r>
      <w:r w:rsidR="00F1681B" w:rsidRPr="00F1681B">
        <w:t>maart 2011</w:t>
      </w:r>
      <w:r w:rsidR="00F1681B">
        <w:t xml:space="preserve"> (</w:t>
      </w:r>
      <w:r w:rsidR="00F1681B" w:rsidRPr="00F1681B">
        <w:t>versie 1.0</w:t>
      </w:r>
      <w:r w:rsidR="00F1681B">
        <w:t>).</w:t>
      </w:r>
      <w:ins w:id="20" w:author="Robert Melskens" w:date="2013-02-06T12:48:00Z">
        <w:r w:rsidR="00265A83" w:rsidRPr="00265A83">
          <w:t xml:space="preserve"> </w:t>
        </w:r>
      </w:ins>
    </w:p>
    <w:p w:rsidR="005B15CC" w:rsidRDefault="00265A83" w:rsidP="00265A83">
      <w:ins w:id="21" w:author="Robert Melskens" w:date="2013-02-06T12:48:00Z">
        <w:r>
          <w:t>Ter identificatie van de BAG-WOZ scenario’s is aan alle scenario’s een scenarionaam en beschrijving toegevoegd. Deze dienen in de STP als zodanig te worden gebruikt.</w:t>
        </w:r>
      </w:ins>
    </w:p>
    <w:p w:rsidR="009E28EA" w:rsidRDefault="00DC2461" w:rsidP="009E28EA">
      <w:pPr>
        <w:pStyle w:val="Kop3"/>
      </w:pPr>
      <w:r>
        <w:t xml:space="preserve">Toelichting </w:t>
      </w:r>
      <w:r w:rsidR="009E28EA">
        <w:t>spreadsheet</w:t>
      </w:r>
      <w:r>
        <w:t xml:space="preserve"> testspecificaties</w:t>
      </w:r>
    </w:p>
    <w:p w:rsidR="009E28EA" w:rsidRDefault="009E28EA" w:rsidP="009E28EA">
      <w:r>
        <w:t xml:space="preserve">Voor het bepalen van de testset is uitgegaan van de koppelvlak beschrijving van de BAG [1]. </w:t>
      </w:r>
      <w:r w:rsidR="0070659C">
        <w:t>Voor deze testset zijn de volgende uitgangspunten gehanteerd</w:t>
      </w:r>
    </w:p>
    <w:p w:rsidR="009E28EA" w:rsidRPr="008F69B4" w:rsidRDefault="009E28EA" w:rsidP="009E28EA">
      <w:pPr>
        <w:pStyle w:val="Lijstalinea"/>
        <w:numPr>
          <w:ilvl w:val="0"/>
          <w:numId w:val="5"/>
        </w:numPr>
        <w:rPr>
          <w:lang w:val="nl-NL"/>
        </w:rPr>
      </w:pPr>
      <w:r w:rsidRPr="008F69B4">
        <w:rPr>
          <w:lang w:val="nl-NL"/>
        </w:rPr>
        <w:lastRenderedPageBreak/>
        <w:t xml:space="preserve">het initieel vullen van een andere applicatie vanuit een BAG applicatie </w:t>
      </w:r>
      <w:r>
        <w:rPr>
          <w:lang w:val="nl-NL"/>
        </w:rPr>
        <w:t xml:space="preserve"> dient te</w:t>
      </w:r>
      <w:r w:rsidRPr="008F69B4">
        <w:rPr>
          <w:lang w:val="nl-NL"/>
        </w:rPr>
        <w:t xml:space="preserve"> gebeuren d.m.v. enkelvoudige kennisgevingsberichten (T) of met synchronisatie-historisch berichten</w:t>
      </w:r>
      <w:r>
        <w:rPr>
          <w:lang w:val="nl-NL"/>
        </w:rPr>
        <w:t>.  Dit mag zowel synchroon als asynchroon.</w:t>
      </w:r>
    </w:p>
    <w:p w:rsidR="009E28EA" w:rsidRDefault="009E28EA" w:rsidP="009E28EA">
      <w:pPr>
        <w:pStyle w:val="Lijstalinea"/>
        <w:numPr>
          <w:ilvl w:val="0"/>
          <w:numId w:val="5"/>
        </w:numPr>
        <w:rPr>
          <w:lang w:val="nl-NL"/>
        </w:rPr>
      </w:pPr>
      <w:r>
        <w:rPr>
          <w:lang w:val="nl-NL"/>
        </w:rPr>
        <w:t>w</w:t>
      </w:r>
      <w:r w:rsidRPr="008F69B4">
        <w:rPr>
          <w:lang w:val="nl-NL"/>
        </w:rPr>
        <w:t xml:space="preserve">ijzigingen in de BAG na de initiële vulling </w:t>
      </w:r>
      <w:r>
        <w:rPr>
          <w:lang w:val="nl-NL"/>
        </w:rPr>
        <w:t xml:space="preserve">worden </w:t>
      </w:r>
      <w:r w:rsidRPr="008F69B4">
        <w:rPr>
          <w:lang w:val="nl-NL"/>
        </w:rPr>
        <w:t>doorgegeven in de vorm van samengesteld</w:t>
      </w:r>
      <w:r>
        <w:rPr>
          <w:lang w:val="nl-NL"/>
        </w:rPr>
        <w:t>e</w:t>
      </w:r>
      <w:r w:rsidRPr="008F69B4">
        <w:rPr>
          <w:lang w:val="nl-NL"/>
        </w:rPr>
        <w:t xml:space="preserve"> kennisgevingbericht</w:t>
      </w:r>
      <w:r>
        <w:rPr>
          <w:lang w:val="nl-NL"/>
        </w:rPr>
        <w:t>en</w:t>
      </w:r>
      <w:r w:rsidRPr="008F69B4">
        <w:rPr>
          <w:lang w:val="nl-NL"/>
        </w:rPr>
        <w:t xml:space="preserve"> gedefinieerd in de berichtcatalogus bg0310-BAG</w:t>
      </w:r>
      <w:r>
        <w:rPr>
          <w:lang w:val="nl-NL"/>
        </w:rPr>
        <w:t>;</w:t>
      </w:r>
    </w:p>
    <w:p w:rsidR="009E28EA" w:rsidRDefault="009E28EA" w:rsidP="009E28EA">
      <w:pPr>
        <w:pStyle w:val="Lijstalinea"/>
        <w:numPr>
          <w:ilvl w:val="0"/>
          <w:numId w:val="5"/>
        </w:numPr>
        <w:rPr>
          <w:lang w:val="nl-NL"/>
        </w:rPr>
      </w:pPr>
      <w:r>
        <w:rPr>
          <w:lang w:val="nl-NL"/>
        </w:rPr>
        <w:t xml:space="preserve">Vraag-/antwoordberichten uit </w:t>
      </w:r>
      <w:proofErr w:type="spellStart"/>
      <w:r>
        <w:rPr>
          <w:lang w:val="nl-NL"/>
        </w:rPr>
        <w:t>StUF-BG</w:t>
      </w:r>
      <w:proofErr w:type="spellEnd"/>
      <w:r>
        <w:rPr>
          <w:lang w:val="nl-NL"/>
        </w:rPr>
        <w:t xml:space="preserve"> 3.10 </w:t>
      </w:r>
      <w:ins w:id="22" w:author="Robert Melskens" w:date="2013-02-06T12:49:00Z">
        <w:r w:rsidR="00265A83">
          <w:rPr>
            <w:lang w:val="nl-NL"/>
          </w:rPr>
          <w:t xml:space="preserve">kunnen </w:t>
        </w:r>
      </w:ins>
      <w:r>
        <w:rPr>
          <w:lang w:val="nl-NL"/>
        </w:rPr>
        <w:t xml:space="preserve">van belang </w:t>
      </w:r>
      <w:del w:id="23" w:author="Robert Melskens" w:date="2013-02-06T12:49:00Z">
        <w:r w:rsidR="00265A83" w:rsidDel="00265A83">
          <w:rPr>
            <w:lang w:val="nl-NL"/>
          </w:rPr>
          <w:delText xml:space="preserve">kunnen </w:delText>
        </w:r>
      </w:del>
      <w:r>
        <w:rPr>
          <w:lang w:val="nl-NL"/>
        </w:rPr>
        <w:t>zijn maar</w:t>
      </w:r>
      <w:del w:id="24" w:author="Robert Melskens" w:date="2013-02-06T12:49:00Z">
        <w:r w:rsidR="00265A83" w:rsidDel="00265A83">
          <w:rPr>
            <w:lang w:val="nl-NL"/>
          </w:rPr>
          <w:delText xml:space="preserve">, dat </w:delText>
        </w:r>
      </w:del>
      <w:r>
        <w:rPr>
          <w:lang w:val="nl-NL"/>
        </w:rPr>
        <w:t xml:space="preserve"> een BAG applicatie </w:t>
      </w:r>
      <w:ins w:id="25" w:author="Robert Melskens" w:date="2013-02-06T12:50:00Z">
        <w:r w:rsidR="00265A83">
          <w:rPr>
            <w:lang w:val="nl-NL"/>
          </w:rPr>
          <w:t xml:space="preserve">hoeft </w:t>
        </w:r>
      </w:ins>
      <w:r>
        <w:rPr>
          <w:lang w:val="nl-NL"/>
        </w:rPr>
        <w:t xml:space="preserve">deze berichten niet </w:t>
      </w:r>
      <w:del w:id="26" w:author="Robert Melskens" w:date="2013-02-06T12:50:00Z">
        <w:r w:rsidR="00265A83" w:rsidDel="00265A83">
          <w:rPr>
            <w:lang w:val="nl-NL"/>
          </w:rPr>
          <w:delText xml:space="preserve">hoeft </w:delText>
        </w:r>
      </w:del>
      <w:r>
        <w:rPr>
          <w:lang w:val="nl-NL"/>
        </w:rPr>
        <w:t xml:space="preserve">te ondersteunen. </w:t>
      </w:r>
    </w:p>
    <w:p w:rsidR="009E28EA" w:rsidRPr="00CC2DF2" w:rsidRDefault="009E28EA" w:rsidP="009E28EA">
      <w:pPr>
        <w:pStyle w:val="Lijstalinea"/>
        <w:numPr>
          <w:ilvl w:val="0"/>
          <w:numId w:val="5"/>
        </w:numPr>
        <w:rPr>
          <w:lang w:val="nl-NL"/>
        </w:rPr>
      </w:pPr>
      <w:r>
        <w:rPr>
          <w:lang w:val="nl-NL"/>
        </w:rPr>
        <w:t>e</w:t>
      </w:r>
      <w:r w:rsidRPr="008F69B4">
        <w:rPr>
          <w:lang w:val="nl-NL"/>
        </w:rPr>
        <w:t xml:space="preserve">en </w:t>
      </w:r>
      <w:proofErr w:type="spellStart"/>
      <w:r w:rsidRPr="008F69B4">
        <w:rPr>
          <w:lang w:val="nl-NL"/>
        </w:rPr>
        <w:t>BAG-applicatie</w:t>
      </w:r>
      <w:proofErr w:type="spellEnd"/>
      <w:r w:rsidRPr="008F69B4">
        <w:rPr>
          <w:lang w:val="nl-NL"/>
        </w:rPr>
        <w:t xml:space="preserve"> </w:t>
      </w:r>
      <w:ins w:id="27" w:author="Robert Melskens" w:date="2013-02-06T12:50:00Z">
        <w:r w:rsidR="00265A83">
          <w:rPr>
            <w:lang w:val="nl-NL"/>
          </w:rPr>
          <w:t xml:space="preserve">moet </w:t>
        </w:r>
      </w:ins>
      <w:r w:rsidRPr="008F69B4">
        <w:rPr>
          <w:lang w:val="nl-NL"/>
        </w:rPr>
        <w:t xml:space="preserve">voor alle ondersteunde objecttypen op een asynchroon verzoek om synchronisatie </w:t>
      </w:r>
      <w:del w:id="28" w:author="Robert Melskens" w:date="2013-02-06T12:50:00Z">
        <w:r w:rsidR="00265A83" w:rsidDel="00265A83">
          <w:rPr>
            <w:lang w:val="nl-NL"/>
          </w:rPr>
          <w:delText xml:space="preserve">moet </w:delText>
        </w:r>
      </w:del>
      <w:r w:rsidRPr="008F69B4">
        <w:rPr>
          <w:lang w:val="nl-NL"/>
        </w:rPr>
        <w:t>reageren met het gevraagde synchronisatiebericht</w:t>
      </w:r>
      <w:r>
        <w:rPr>
          <w:lang w:val="nl-NL"/>
        </w:rPr>
        <w:t xml:space="preserve"> </w:t>
      </w:r>
      <w:r w:rsidRPr="008F69B4">
        <w:rPr>
          <w:lang w:val="nl-NL"/>
        </w:rPr>
        <w:t xml:space="preserve">. Een BAG applicatie mag ook </w:t>
      </w:r>
      <w:r>
        <w:rPr>
          <w:lang w:val="nl-NL"/>
        </w:rPr>
        <w:t>de</w:t>
      </w:r>
      <w:r w:rsidRPr="008F69B4">
        <w:rPr>
          <w:lang w:val="nl-NL"/>
        </w:rPr>
        <w:t xml:space="preserve"> synchrone</w:t>
      </w:r>
      <w:r>
        <w:rPr>
          <w:lang w:val="nl-NL"/>
        </w:rPr>
        <w:t xml:space="preserve"> variant ondersteunen;</w:t>
      </w:r>
      <w:r>
        <w:rPr>
          <w:lang w:val="nl-NL"/>
        </w:rPr>
        <w:br/>
      </w:r>
    </w:p>
    <w:p w:rsidR="009E28EA" w:rsidRDefault="0070659C" w:rsidP="009E28EA">
      <w:r>
        <w:t>Verder</w:t>
      </w:r>
      <w:r w:rsidR="009E28EA">
        <w:t xml:space="preserve"> is </w:t>
      </w:r>
      <w:r>
        <w:t>op basis van de</w:t>
      </w:r>
      <w:r w:rsidR="009E28EA" w:rsidRPr="008F69B4">
        <w:t xml:space="preserve"> </w:t>
      </w:r>
      <w:r w:rsidR="009E28EA">
        <w:t>‘</w:t>
      </w:r>
      <w:r w:rsidR="009E28EA" w:rsidRPr="008F69B4">
        <w:t>Handreiking Procesbeschrijving BAG-WOZ</w:t>
      </w:r>
      <w:r w:rsidR="009E28EA">
        <w:t>’ [4]</w:t>
      </w:r>
      <w:r w:rsidR="00003CC7">
        <w:t xml:space="preserve"> </w:t>
      </w:r>
      <w:r w:rsidR="009E28EA">
        <w:t xml:space="preserve">bepaald welke gebeurtenissen van belang </w:t>
      </w:r>
      <w:r>
        <w:t xml:space="preserve">zijn </w:t>
      </w:r>
      <w:r w:rsidR="009E28EA">
        <w:t xml:space="preserve">voor het BAG-WOZ koppelvlak. </w:t>
      </w:r>
      <w:del w:id="29" w:author="Robert Melskens" w:date="2013-02-06T12:51:00Z">
        <w:r w:rsidR="00265A83" w:rsidDel="00265A83">
          <w:delText>S</w:delText>
        </w:r>
      </w:del>
      <w:r>
        <w:t xml:space="preserve">Deze zijn opgenomen in </w:t>
      </w:r>
      <w:r w:rsidR="009E28EA">
        <w:t>het tabblad ‘Gebeurtenissen’</w:t>
      </w:r>
      <w:r>
        <w:t>.</w:t>
      </w:r>
    </w:p>
    <w:p w:rsidR="00961E4B" w:rsidRDefault="0070659C" w:rsidP="00953A54">
      <w:r>
        <w:t xml:space="preserve">Op basis van </w:t>
      </w:r>
      <w:r w:rsidR="009E28EA">
        <w:t>de</w:t>
      </w:r>
      <w:r w:rsidR="009E28EA" w:rsidRPr="008F69B4">
        <w:t xml:space="preserve"> </w:t>
      </w:r>
      <w:r w:rsidR="009E28EA">
        <w:t>‘</w:t>
      </w:r>
      <w:r w:rsidR="009E28EA" w:rsidRPr="008F69B4">
        <w:t>Berichtcatalogus bg0310-BAG</w:t>
      </w:r>
      <w:r w:rsidR="009E28EA">
        <w:t xml:space="preserve">’ [2] </w:t>
      </w:r>
      <w:r>
        <w:t xml:space="preserve">is </w:t>
      </w:r>
      <w:r w:rsidR="009E28EA">
        <w:t>bepaald welke entiteiten door deze samengestelde berichten w</w:t>
      </w:r>
      <w:r>
        <w:t>o</w:t>
      </w:r>
      <w:r w:rsidR="009E28EA">
        <w:t>rden geraakt</w:t>
      </w:r>
      <w:r w:rsidR="00953A54">
        <w:t>. O</w:t>
      </w:r>
      <w:r w:rsidR="009E28EA">
        <w:t xml:space="preserve">p basis </w:t>
      </w:r>
      <w:r w:rsidR="00953A54">
        <w:t>hiervan</w:t>
      </w:r>
      <w:r w:rsidR="009E28EA">
        <w:t xml:space="preserve"> is de inhoud van</w:t>
      </w:r>
      <w:r w:rsidR="00E33688">
        <w:t xml:space="preserve"> de tabbladen ‘Initieel vullen’, ‘</w:t>
      </w:r>
      <w:proofErr w:type="spellStart"/>
      <w:r w:rsidR="00E33688">
        <w:t>Synchronisatie’en</w:t>
      </w:r>
      <w:proofErr w:type="spellEnd"/>
      <w:r w:rsidR="00E33688">
        <w:t xml:space="preserve"> </w:t>
      </w:r>
      <w:r w:rsidR="009E28EA">
        <w:t xml:space="preserve"> </w:t>
      </w:r>
      <w:r w:rsidR="00E33688">
        <w:t>‘</w:t>
      </w:r>
      <w:proofErr w:type="spellStart"/>
      <w:r w:rsidR="009E28EA">
        <w:t>Vraag-Antwoord</w:t>
      </w:r>
      <w:proofErr w:type="spellEnd"/>
      <w:r w:rsidR="009E28EA">
        <w:t xml:space="preserve">’ </w:t>
      </w:r>
      <w:r w:rsidR="00953A54">
        <w:t>opgesteld.</w:t>
      </w:r>
      <w:r w:rsidR="009E28EA">
        <w:t xml:space="preserve"> De geraakte entiteiten zijn daarbij bepalend geweest voor welke enkelvoudige kennisgevingen, synchronisatieberichten en vraag/antwoord berichten </w:t>
      </w:r>
      <w:r w:rsidR="00953A54">
        <w:t xml:space="preserve">deel uitmaken van </w:t>
      </w:r>
      <w:r w:rsidR="009E28EA">
        <w:t xml:space="preserve">de testset. </w:t>
      </w:r>
      <w:r w:rsidR="00953A54">
        <w:t>V</w:t>
      </w:r>
      <w:r w:rsidR="009E28EA">
        <w:t xml:space="preserve">oor deze berichten </w:t>
      </w:r>
      <w:r w:rsidR="00953A54">
        <w:t xml:space="preserve">zijn </w:t>
      </w:r>
      <w:r w:rsidR="009E28EA">
        <w:t xml:space="preserve">zowel de scenario’s voor de synchrone als voor de asynchrone varianten </w:t>
      </w:r>
      <w:r w:rsidR="00953A54">
        <w:t>opgenomen</w:t>
      </w:r>
      <w:r w:rsidR="009E28EA">
        <w:t xml:space="preserve">. </w:t>
      </w:r>
      <w:r w:rsidR="00961E4B">
        <w:t>Gebruikte referentiedocumenten</w:t>
      </w:r>
    </w:p>
    <w:p w:rsidR="001A5EAA" w:rsidRPr="0087664A" w:rsidRDefault="007E4516" w:rsidP="008F69B4">
      <w:pPr>
        <w:pStyle w:val="Lijstalinea"/>
        <w:numPr>
          <w:ilvl w:val="0"/>
          <w:numId w:val="6"/>
        </w:numPr>
        <w:rPr>
          <w:lang w:val="nl-NL"/>
        </w:rPr>
      </w:pPr>
      <w:r w:rsidRPr="0087664A">
        <w:rPr>
          <w:lang w:val="nl-NL"/>
        </w:rPr>
        <w:t xml:space="preserve">[1] </w:t>
      </w:r>
      <w:r w:rsidR="001A5EAA" w:rsidRPr="0087664A">
        <w:rPr>
          <w:lang w:val="nl-NL"/>
        </w:rPr>
        <w:t xml:space="preserve">Koppelvlak BAG, 6 juli 2011 </w:t>
      </w:r>
      <w:r w:rsidR="001A5EAA" w:rsidRPr="0087664A">
        <w:rPr>
          <w:lang w:val="nl-NL"/>
        </w:rPr>
        <w:br/>
        <w:t>(</w:t>
      </w:r>
      <w:hyperlink r:id="rId17" w:history="1">
        <w:r w:rsidR="001A5EAA" w:rsidRPr="008F69B4">
          <w:rPr>
            <w:rStyle w:val="Hyperlink"/>
            <w:rFonts w:ascii="Calibri" w:hAnsi="Calibri"/>
            <w:sz w:val="24"/>
            <w:lang w:val="nl-NL"/>
          </w:rPr>
          <w:t>http://www.kinggemeenten.nl/gemma/gegevens-en-berichten-%28stuf%29/documenten/stuf/9_stuf_koppelingen/bag-woz</w:t>
        </w:r>
      </w:hyperlink>
      <w:r w:rsidR="001A5EAA" w:rsidRPr="0087664A">
        <w:rPr>
          <w:lang w:val="nl-NL"/>
        </w:rPr>
        <w:t>)</w:t>
      </w:r>
    </w:p>
    <w:p w:rsidR="001A5EAA" w:rsidRPr="0087664A" w:rsidRDefault="007E4516" w:rsidP="008F69B4">
      <w:pPr>
        <w:pStyle w:val="Lijstalinea"/>
        <w:numPr>
          <w:ilvl w:val="0"/>
          <w:numId w:val="6"/>
        </w:numPr>
        <w:rPr>
          <w:lang w:val="nl-NL"/>
        </w:rPr>
      </w:pPr>
      <w:r w:rsidRPr="0087664A">
        <w:rPr>
          <w:lang w:val="nl-NL"/>
        </w:rPr>
        <w:t xml:space="preserve">[2] </w:t>
      </w:r>
      <w:r w:rsidR="001A5EAA" w:rsidRPr="0087664A">
        <w:rPr>
          <w:lang w:val="nl-NL"/>
        </w:rPr>
        <w:t>Berichtcatalogus bg0310-BAG, versie 1.0 (</w:t>
      </w:r>
      <w:hyperlink r:id="rId18" w:history="1">
        <w:r w:rsidR="001A5EAA" w:rsidRPr="008F69B4">
          <w:rPr>
            <w:rStyle w:val="Hyperlink"/>
            <w:rFonts w:ascii="Calibri" w:hAnsi="Calibri"/>
            <w:sz w:val="24"/>
            <w:lang w:val="nl-NL"/>
          </w:rPr>
          <w:t>http://www.kinggemeenten.nl/gemma/gegevens-en-berichten-%28stuf%29/documenten/stuf/5_stuf_sectormodellen/stuf-bg0310-%28in-gebruik%29</w:t>
        </w:r>
      </w:hyperlink>
      <w:r w:rsidR="001A5EAA" w:rsidRPr="0087664A">
        <w:rPr>
          <w:lang w:val="nl-NL"/>
        </w:rPr>
        <w:t>)</w:t>
      </w:r>
    </w:p>
    <w:p w:rsidR="00961E4B" w:rsidRDefault="00AA6DBE" w:rsidP="008F69B4">
      <w:pPr>
        <w:pStyle w:val="Lijstalinea"/>
        <w:numPr>
          <w:ilvl w:val="0"/>
          <w:numId w:val="6"/>
        </w:numPr>
        <w:rPr>
          <w:lang w:val="nl-NL"/>
        </w:rPr>
      </w:pPr>
      <w:r w:rsidRPr="00AA6DBE">
        <w:rPr>
          <w:lang w:val="nl-NL"/>
        </w:rPr>
        <w:t xml:space="preserve"> [3</w:t>
      </w:r>
      <w:r w:rsidR="007E4516" w:rsidRPr="00AA6DBE">
        <w:rPr>
          <w:lang w:val="nl-NL"/>
        </w:rPr>
        <w:t xml:space="preserve">] </w:t>
      </w:r>
      <w:r w:rsidR="001A5EAA" w:rsidRPr="00AA6DBE">
        <w:rPr>
          <w:lang w:val="nl-NL"/>
        </w:rPr>
        <w:t xml:space="preserve">Handreiking Procesbeschrijving BAG-WOZ, maart 2011, versie 1.0 </w:t>
      </w:r>
      <w:r w:rsidR="001A5EAA" w:rsidRPr="00AA6DBE">
        <w:rPr>
          <w:lang w:val="nl-NL"/>
        </w:rPr>
        <w:br/>
      </w:r>
      <w:r w:rsidR="00953A54">
        <w:rPr>
          <w:lang w:val="nl-NL"/>
        </w:rPr>
        <w:t xml:space="preserve"> </w:t>
      </w:r>
      <w:r w:rsidR="00953A54" w:rsidRPr="00953A54">
        <w:rPr>
          <w:highlight w:val="yellow"/>
          <w:lang w:val="nl-NL"/>
        </w:rPr>
        <w:t>&lt;link volgt&gt;</w:t>
      </w:r>
    </w:p>
    <w:p w:rsidR="00AA6DBE" w:rsidRDefault="00AA6DBE" w:rsidP="00AA6DBE">
      <w:pPr>
        <w:pStyle w:val="Lijstalinea"/>
        <w:numPr>
          <w:ilvl w:val="0"/>
          <w:numId w:val="6"/>
        </w:numPr>
        <w:rPr>
          <w:lang w:val="nl-NL"/>
        </w:rPr>
      </w:pPr>
      <w:r w:rsidRPr="00AA6DBE">
        <w:rPr>
          <w:lang w:val="nl-NL"/>
        </w:rPr>
        <w:t>[4] Processenhandboek basisregistraties adressen en gebouwen, versie 2009 (</w:t>
      </w:r>
      <w:hyperlink r:id="rId19" w:history="1">
        <w:r w:rsidRPr="008F69B4">
          <w:rPr>
            <w:rStyle w:val="Hyperlink"/>
            <w:rFonts w:ascii="Calibri" w:hAnsi="Calibri"/>
            <w:sz w:val="24"/>
            <w:lang w:val="nl-NL"/>
          </w:rPr>
          <w:t>www.kadaster.nl/BAG/docs/processenhandboek.pdf</w:t>
        </w:r>
      </w:hyperlink>
      <w:r w:rsidRPr="00AA6DBE">
        <w:rPr>
          <w:lang w:val="nl-NL"/>
        </w:rPr>
        <w:t>)</w:t>
      </w:r>
    </w:p>
    <w:p w:rsidR="003B57E9" w:rsidRPr="003B57E9" w:rsidRDefault="003B57E9" w:rsidP="003B57E9">
      <w:pPr>
        <w:pStyle w:val="Lijstalinea"/>
        <w:numPr>
          <w:ilvl w:val="0"/>
          <w:numId w:val="6"/>
        </w:numPr>
        <w:rPr>
          <w:lang w:val="nl-NL"/>
        </w:rPr>
      </w:pPr>
      <w:r>
        <w:rPr>
          <w:lang w:val="nl-NL"/>
        </w:rPr>
        <w:t xml:space="preserve">Convenant tussen ICT leveranciers, gebruikers verenigingen en KING </w:t>
      </w:r>
      <w:r w:rsidRPr="003B57E9">
        <w:rPr>
          <w:lang w:val="nl-NL"/>
        </w:rPr>
        <w:t>http://new.kinggemeenten.nl/convenant</w:t>
      </w:r>
    </w:p>
    <w:p w:rsidR="00961E4B" w:rsidRDefault="00961E4B" w:rsidP="00961E4B">
      <w:pPr>
        <w:pStyle w:val="Kop2"/>
      </w:pPr>
      <w:bookmarkStart w:id="30" w:name="_Toc331507551"/>
      <w:r>
        <w:t xml:space="preserve">Testuitvoering en gebruik </w:t>
      </w:r>
      <w:proofErr w:type="spellStart"/>
      <w:r>
        <w:t>StUF</w:t>
      </w:r>
      <w:proofErr w:type="spellEnd"/>
      <w:r>
        <w:t xml:space="preserve"> </w:t>
      </w:r>
      <w:r w:rsidR="00D661AB">
        <w:t>Testplatform</w:t>
      </w:r>
      <w:bookmarkEnd w:id="30"/>
    </w:p>
    <w:p w:rsidR="00AF0550" w:rsidRDefault="00961E4B" w:rsidP="00961E4B">
      <w:pPr>
        <w:spacing w:after="0" w:line="240" w:lineRule="auto"/>
      </w:pPr>
      <w:r>
        <w:t xml:space="preserve">Voor het uitvoeren van bovengenoemde testset dient </w:t>
      </w:r>
      <w:r w:rsidR="003B57E9">
        <w:t xml:space="preserve">conform de bijbehorende voorwaarden </w:t>
      </w:r>
      <w:r>
        <w:t xml:space="preserve">gebruikt te worden gemaakt van het </w:t>
      </w:r>
      <w:proofErr w:type="spellStart"/>
      <w:r>
        <w:t>StUF</w:t>
      </w:r>
      <w:proofErr w:type="spellEnd"/>
      <w:r>
        <w:t xml:space="preserve"> Testplatform (</w:t>
      </w:r>
      <w:hyperlink r:id="rId20" w:history="1">
        <w:r w:rsidRPr="004F6C32">
          <w:rPr>
            <w:rStyle w:val="Hyperlink"/>
            <w:rFonts w:asciiTheme="minorHAnsi" w:hAnsiTheme="minorHAnsi"/>
            <w:sz w:val="24"/>
          </w:rPr>
          <w:t>www.stuftestplatform.nl</w:t>
        </w:r>
      </w:hyperlink>
      <w:r>
        <w:t>).</w:t>
      </w:r>
      <w:r w:rsidR="0025213C">
        <w:t xml:space="preserve"> </w:t>
      </w:r>
    </w:p>
    <w:p w:rsidR="000C5E84" w:rsidRDefault="000C5E84" w:rsidP="00961E4B">
      <w:pPr>
        <w:spacing w:after="0" w:line="240" w:lineRule="auto"/>
      </w:pPr>
    </w:p>
    <w:p w:rsidR="00AF0550" w:rsidRDefault="00AF0550" w:rsidP="00961E4B">
      <w:pPr>
        <w:spacing w:after="0" w:line="240" w:lineRule="auto"/>
      </w:pPr>
      <w:r>
        <w:lastRenderedPageBreak/>
        <w:t>Het StUF Testplatform ondersteunt twee vormen van testen namelijk ad hoc testen en scenario testen. Deze testset moet in de vorm van scenario</w:t>
      </w:r>
      <w:r w:rsidR="003207F9">
        <w:t xml:space="preserve"> </w:t>
      </w:r>
      <w:r>
        <w:t>test</w:t>
      </w:r>
      <w:r w:rsidR="003207F9">
        <w:t>en</w:t>
      </w:r>
      <w:r>
        <w:t xml:space="preserve"> uitgevoerd worden.</w:t>
      </w:r>
      <w:r w:rsidR="003207F9">
        <w:t xml:space="preserve"> De</w:t>
      </w:r>
      <w:r>
        <w:t xml:space="preserve"> testscenario</w:t>
      </w:r>
      <w:r w:rsidR="008F689B">
        <w:t>’</w:t>
      </w:r>
      <w:r w:rsidR="003207F9">
        <w:t>s</w:t>
      </w:r>
      <w:r w:rsidR="008F689B">
        <w:t xml:space="preserve"> van het BAG-WOZ koppelvlak zijn</w:t>
      </w:r>
      <w:r>
        <w:t xml:space="preserve"> terug te vinden in het StUF Testplatform onder de naam ‘standaard testset BAGWOZ’.</w:t>
      </w:r>
      <w:r w:rsidR="003207F9">
        <w:t xml:space="preserve"> </w:t>
      </w:r>
      <w:r w:rsidR="00AE56CA" w:rsidRPr="00953A54">
        <w:rPr>
          <w:highlight w:val="yellow"/>
        </w:rPr>
        <w:t>&lt;link</w:t>
      </w:r>
      <w:r w:rsidR="00953A54">
        <w:rPr>
          <w:highlight w:val="yellow"/>
        </w:rPr>
        <w:t xml:space="preserve"> volgt</w:t>
      </w:r>
      <w:r w:rsidR="00AE56CA" w:rsidRPr="00953A54">
        <w:rPr>
          <w:highlight w:val="yellow"/>
        </w:rPr>
        <w:t>&gt;</w:t>
      </w:r>
    </w:p>
    <w:p w:rsidR="00AF0550" w:rsidRDefault="00AF0550" w:rsidP="00961E4B">
      <w:pPr>
        <w:spacing w:after="0" w:line="240" w:lineRule="auto"/>
      </w:pPr>
    </w:p>
    <w:p w:rsidR="009A4816" w:rsidRDefault="009A0C7B" w:rsidP="00404A12">
      <w:pPr>
        <w:spacing w:after="0" w:line="240" w:lineRule="auto"/>
      </w:pPr>
      <w:r>
        <w:t xml:space="preserve">KING adviseert </w:t>
      </w:r>
      <w:r w:rsidR="00AF0550">
        <w:t>om</w:t>
      </w:r>
      <w:r w:rsidR="003207F9">
        <w:t xml:space="preserve"> reeds </w:t>
      </w:r>
      <w:r w:rsidR="00AF0550">
        <w:t xml:space="preserve">tijdens de </w:t>
      </w:r>
      <w:proofErr w:type="spellStart"/>
      <w:r>
        <w:t>software-ontwikkeling</w:t>
      </w:r>
      <w:proofErr w:type="spellEnd"/>
      <w:r>
        <w:t xml:space="preserve"> van het koppelingen</w:t>
      </w:r>
      <w:r w:rsidR="00AF0550">
        <w:t xml:space="preserve"> gebruik te maken van ad hoc testen. </w:t>
      </w:r>
    </w:p>
    <w:sectPr w:rsidR="009A4816" w:rsidSect="00961E4B">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924" w:rsidRDefault="00694924" w:rsidP="00C6123F">
      <w:r>
        <w:separator/>
      </w:r>
    </w:p>
  </w:endnote>
  <w:endnote w:type="continuationSeparator" w:id="0">
    <w:p w:rsidR="00694924" w:rsidRDefault="00694924" w:rsidP="00C612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8EA" w:rsidRDefault="009E28EA" w:rsidP="00C6123F">
    <w:pPr>
      <w:pStyle w:val="Voettekst"/>
    </w:pPr>
  </w:p>
  <w:p w:rsidR="009E28EA" w:rsidRDefault="009E28EA" w:rsidP="00C6123F">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8EA" w:rsidRDefault="00413B0D" w:rsidP="00C6123F">
    <w:pPr>
      <w:pStyle w:val="Voettekst"/>
    </w:pPr>
    <w:r>
      <w:fldChar w:fldCharType="begin"/>
    </w:r>
    <w:r w:rsidR="00977D3D">
      <w:instrText xml:space="preserve"> PAGE   \* MERGEFORMAT </w:instrText>
    </w:r>
    <w:r>
      <w:fldChar w:fldCharType="separate"/>
    </w:r>
    <w:r w:rsidR="00F94400">
      <w:rPr>
        <w:noProof/>
      </w:rPr>
      <w:t>3</w:t>
    </w:r>
    <w:r>
      <w:rPr>
        <w:noProof/>
      </w:rPr>
      <w:fldChar w:fldCharType="end"/>
    </w:r>
  </w:p>
  <w:p w:rsidR="009E28EA" w:rsidRDefault="009E28EA" w:rsidP="00C6123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924" w:rsidRDefault="00694924" w:rsidP="00C6123F">
      <w:r>
        <w:separator/>
      </w:r>
    </w:p>
  </w:footnote>
  <w:footnote w:type="continuationSeparator" w:id="0">
    <w:p w:rsidR="00694924" w:rsidRDefault="00694924" w:rsidP="00C612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8EA" w:rsidRDefault="009E28EA" w:rsidP="00C6123F">
    <w:pPr>
      <w:pStyle w:val="Koptekst"/>
    </w:pPr>
    <w:r>
      <w:rPr>
        <w:noProof/>
        <w:lang w:eastAsia="nl-NL"/>
      </w:rPr>
      <w:drawing>
        <wp:anchor distT="0" distB="0" distL="114300" distR="114300" simplePos="0" relativeHeight="251657728" behindDoc="1" locked="0" layoutInCell="1" allowOverlap="1">
          <wp:simplePos x="0" y="0"/>
          <wp:positionH relativeFrom="page">
            <wp:posOffset>-7620</wp:posOffset>
          </wp:positionH>
          <wp:positionV relativeFrom="page">
            <wp:posOffset>-16510</wp:posOffset>
          </wp:positionV>
          <wp:extent cx="7559040" cy="10692130"/>
          <wp:effectExtent l="19050" t="0" r="3810" b="0"/>
          <wp:wrapNone/>
          <wp:docPr id="10" name="Afbeelding 10" descr="3094.1114_Projectplan_NUP_Voorb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094.1114_Projectplan_NUP_Voorblad.jpg"/>
                  <pic:cNvPicPr>
                    <a:picLocks noChangeAspect="1" noChangeArrowheads="1"/>
                  </pic:cNvPicPr>
                </pic:nvPicPr>
                <pic:blipFill>
                  <a:blip r:embed="rId1"/>
                  <a:srcRect/>
                  <a:stretch>
                    <a:fillRect/>
                  </a:stretch>
                </pic:blipFill>
                <pic:spPr bwMode="auto">
                  <a:xfrm>
                    <a:off x="0" y="0"/>
                    <a:ext cx="7559040" cy="1069213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8EA" w:rsidRDefault="009E28EA" w:rsidP="00C6123F">
    <w:pPr>
      <w:pStyle w:val="Koptekst"/>
    </w:pPr>
    <w:r>
      <w:rPr>
        <w:noProof/>
        <w:lang w:eastAsia="nl-NL"/>
      </w:rPr>
      <w:drawing>
        <wp:anchor distT="0" distB="0" distL="114300" distR="114300" simplePos="0" relativeHeight="251658752" behindDoc="1" locked="0" layoutInCell="1" allowOverlap="1">
          <wp:simplePos x="0" y="0"/>
          <wp:positionH relativeFrom="page">
            <wp:posOffset>4445</wp:posOffset>
          </wp:positionH>
          <wp:positionV relativeFrom="page">
            <wp:posOffset>17145</wp:posOffset>
          </wp:positionV>
          <wp:extent cx="7551420" cy="10685145"/>
          <wp:effectExtent l="19050" t="0" r="0" b="0"/>
          <wp:wrapNone/>
          <wp:docPr id="9" name="Afbeelding 9" descr="3094.1114_Projectplan_NUP_Pa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1114_Projectplan_NUP_Pag2.jpg"/>
                  <pic:cNvPicPr>
                    <a:picLocks noChangeAspect="1" noChangeArrowheads="1"/>
                  </pic:cNvPicPr>
                </pic:nvPicPr>
                <pic:blipFill>
                  <a:blip r:embed="rId1"/>
                  <a:srcRect/>
                  <a:stretch>
                    <a:fillRect/>
                  </a:stretch>
                </pic:blipFill>
                <pic:spPr bwMode="auto">
                  <a:xfrm>
                    <a:off x="0" y="0"/>
                    <a:ext cx="7551420" cy="1068514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8EA" w:rsidRDefault="009E28EA" w:rsidP="00C6123F">
    <w:pPr>
      <w:pStyle w:val="Tussenkop"/>
    </w:pPr>
    <w:r>
      <w:rPr>
        <w:noProof/>
        <w:lang w:eastAsia="nl-NL"/>
      </w:rPr>
      <w:drawing>
        <wp:anchor distT="0" distB="0" distL="114300" distR="114300" simplePos="0" relativeHeight="251656704" behindDoc="0" locked="0" layoutInCell="1" allowOverlap="1">
          <wp:simplePos x="0" y="0"/>
          <wp:positionH relativeFrom="column">
            <wp:posOffset>3598545</wp:posOffset>
          </wp:positionH>
          <wp:positionV relativeFrom="paragraph">
            <wp:posOffset>59690</wp:posOffset>
          </wp:positionV>
          <wp:extent cx="2600960" cy="457200"/>
          <wp:effectExtent l="19050" t="0" r="8890" b="0"/>
          <wp:wrapSquare wrapText="right"/>
          <wp:docPr id="11" name="Afbeelding 6" descr="Logo_KING_Operatie NUP+VNG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Logo_KING_Operatie NUP+VNG_RGB.png"/>
                  <pic:cNvPicPr>
                    <a:picLocks noChangeAspect="1" noChangeArrowheads="1"/>
                  </pic:cNvPicPr>
                </pic:nvPicPr>
                <pic:blipFill>
                  <a:blip r:embed="rId1"/>
                  <a:srcRect/>
                  <a:stretch>
                    <a:fillRect/>
                  </a:stretch>
                </pic:blipFill>
                <pic:spPr bwMode="auto">
                  <a:xfrm>
                    <a:off x="0" y="0"/>
                    <a:ext cx="2600960" cy="457200"/>
                  </a:xfrm>
                  <a:prstGeom prst="rect">
                    <a:avLst/>
                  </a:prstGeom>
                  <a:noFill/>
                </pic:spPr>
              </pic:pic>
            </a:graphicData>
          </a:graphic>
        </wp:anchor>
      </w:drawing>
    </w:r>
    <w:r>
      <w:t>Operatie NUP,  Standaarden Plus</w:t>
    </w:r>
  </w:p>
  <w:p w:rsidR="009E28EA" w:rsidRPr="006F518F" w:rsidRDefault="009E28EA" w:rsidP="00C6123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F174F"/>
    <w:multiLevelType w:val="multilevel"/>
    <w:tmpl w:val="0409001D"/>
    <w:name w:val="KING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3D259B6"/>
    <w:multiLevelType w:val="multilevel"/>
    <w:tmpl w:val="0409001D"/>
    <w:name w:val="KING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7AD48D3"/>
    <w:multiLevelType w:val="hybridMultilevel"/>
    <w:tmpl w:val="3AAA1B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B982578"/>
    <w:multiLevelType w:val="multilevel"/>
    <w:tmpl w:val="0409001D"/>
    <w:name w:val="KING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C3243A5"/>
    <w:multiLevelType w:val="hybridMultilevel"/>
    <w:tmpl w:val="AB2E7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2AE520E"/>
    <w:multiLevelType w:val="hybridMultilevel"/>
    <w:tmpl w:val="6AB4D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C987C02"/>
    <w:multiLevelType w:val="multilevel"/>
    <w:tmpl w:val="609C9FFE"/>
    <w:name w:val="KING"/>
    <w:lvl w:ilvl="0">
      <w:start w:val="1"/>
      <w:numFmt w:val="decimal"/>
      <w:pStyle w:val="Kop1"/>
      <w:lvlText w:val="%1."/>
      <w:lvlJc w:val="left"/>
      <w:pPr>
        <w:ind w:left="357" w:hanging="357"/>
      </w:pPr>
      <w:rPr>
        <w:rFonts w:ascii="Verdana" w:hAnsi="Verdana" w:hint="default"/>
        <w:b/>
        <w:i w:val="0"/>
        <w:color w:val="E37222"/>
        <w:sz w:val="40"/>
      </w:rPr>
    </w:lvl>
    <w:lvl w:ilvl="1">
      <w:start w:val="1"/>
      <w:numFmt w:val="decimal"/>
      <w:pStyle w:val="Kop2"/>
      <w:lvlText w:val="%1.%2."/>
      <w:lvlJc w:val="left"/>
      <w:pPr>
        <w:ind w:left="357" w:hanging="357"/>
      </w:pPr>
      <w:rPr>
        <w:rFonts w:ascii="Verdana" w:hAnsi="Verdana" w:hint="default"/>
        <w:b/>
        <w:i w:val="0"/>
        <w:color w:val="E37222"/>
        <w:sz w:val="28"/>
      </w:rPr>
    </w:lvl>
    <w:lvl w:ilvl="2">
      <w:start w:val="1"/>
      <w:numFmt w:val="decimal"/>
      <w:pStyle w:val="Kop3"/>
      <w:lvlText w:val="%1.%2.%3."/>
      <w:lvlJc w:val="left"/>
      <w:pPr>
        <w:ind w:left="357"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5D80447D"/>
    <w:multiLevelType w:val="hybridMultilevel"/>
    <w:tmpl w:val="807A63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48F1B39"/>
    <w:multiLevelType w:val="multilevel"/>
    <w:tmpl w:val="0409001D"/>
    <w:name w:val="KING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C9770D8"/>
    <w:multiLevelType w:val="hybridMultilevel"/>
    <w:tmpl w:val="9E408608"/>
    <w:lvl w:ilvl="0" w:tplc="DF148666">
      <w:numFmt w:val="bullet"/>
      <w:lvlText w:val="•"/>
      <w:lvlJc w:val="left"/>
      <w:pPr>
        <w:ind w:left="360" w:hanging="360"/>
      </w:pPr>
      <w:rPr>
        <w:rFonts w:ascii="Calibri" w:eastAsia="Calibr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7"/>
  </w:num>
  <w:num w:numId="4">
    <w:abstractNumId w:val="9"/>
  </w:num>
  <w:num w:numId="5">
    <w:abstractNumId w:val="5"/>
  </w:num>
  <w:num w:numId="6">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stylePaneSortMethod w:val="0000"/>
  <w:trackRevisions/>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910EB3"/>
    <w:rsid w:val="00003CC7"/>
    <w:rsid w:val="00022AA5"/>
    <w:rsid w:val="00024B95"/>
    <w:rsid w:val="0004334D"/>
    <w:rsid w:val="00057F02"/>
    <w:rsid w:val="00063D0B"/>
    <w:rsid w:val="000656CE"/>
    <w:rsid w:val="00065EBF"/>
    <w:rsid w:val="00086983"/>
    <w:rsid w:val="00090248"/>
    <w:rsid w:val="000B0ACB"/>
    <w:rsid w:val="000B2736"/>
    <w:rsid w:val="000B3B7F"/>
    <w:rsid w:val="000C5E84"/>
    <w:rsid w:val="000D1E57"/>
    <w:rsid w:val="000F197B"/>
    <w:rsid w:val="000F3494"/>
    <w:rsid w:val="000F4463"/>
    <w:rsid w:val="00113681"/>
    <w:rsid w:val="00127C2A"/>
    <w:rsid w:val="00157888"/>
    <w:rsid w:val="001806FE"/>
    <w:rsid w:val="00180B63"/>
    <w:rsid w:val="0018703B"/>
    <w:rsid w:val="001938D4"/>
    <w:rsid w:val="001975F8"/>
    <w:rsid w:val="001A5EAA"/>
    <w:rsid w:val="001C31C8"/>
    <w:rsid w:val="001E2A74"/>
    <w:rsid w:val="001E3216"/>
    <w:rsid w:val="001F0628"/>
    <w:rsid w:val="001F772B"/>
    <w:rsid w:val="00206B8C"/>
    <w:rsid w:val="00213101"/>
    <w:rsid w:val="00214924"/>
    <w:rsid w:val="0025213C"/>
    <w:rsid w:val="002554E4"/>
    <w:rsid w:val="00262EA5"/>
    <w:rsid w:val="00265A83"/>
    <w:rsid w:val="00276434"/>
    <w:rsid w:val="002938C8"/>
    <w:rsid w:val="002A44EC"/>
    <w:rsid w:val="002C3466"/>
    <w:rsid w:val="002D19B6"/>
    <w:rsid w:val="002D2620"/>
    <w:rsid w:val="002F3471"/>
    <w:rsid w:val="002F4B2E"/>
    <w:rsid w:val="00305905"/>
    <w:rsid w:val="003077BB"/>
    <w:rsid w:val="00312A85"/>
    <w:rsid w:val="003207F9"/>
    <w:rsid w:val="00377064"/>
    <w:rsid w:val="0038254C"/>
    <w:rsid w:val="00382EEA"/>
    <w:rsid w:val="003920B5"/>
    <w:rsid w:val="003A2752"/>
    <w:rsid w:val="003B1FDF"/>
    <w:rsid w:val="003B57E9"/>
    <w:rsid w:val="003C296E"/>
    <w:rsid w:val="003C3872"/>
    <w:rsid w:val="003C3DAB"/>
    <w:rsid w:val="003D28D0"/>
    <w:rsid w:val="003E44D6"/>
    <w:rsid w:val="003F3B41"/>
    <w:rsid w:val="003F5F79"/>
    <w:rsid w:val="00404A12"/>
    <w:rsid w:val="00413B0D"/>
    <w:rsid w:val="0045458A"/>
    <w:rsid w:val="00474A09"/>
    <w:rsid w:val="004769AB"/>
    <w:rsid w:val="00487B1F"/>
    <w:rsid w:val="00494D38"/>
    <w:rsid w:val="00495D00"/>
    <w:rsid w:val="00495E72"/>
    <w:rsid w:val="004A1F0D"/>
    <w:rsid w:val="004B2771"/>
    <w:rsid w:val="004B2A43"/>
    <w:rsid w:val="004B79B7"/>
    <w:rsid w:val="004C6F1F"/>
    <w:rsid w:val="004E17A9"/>
    <w:rsid w:val="004E2CA2"/>
    <w:rsid w:val="004E4DB2"/>
    <w:rsid w:val="004F225A"/>
    <w:rsid w:val="004F4CC0"/>
    <w:rsid w:val="005140D9"/>
    <w:rsid w:val="00514476"/>
    <w:rsid w:val="0051655E"/>
    <w:rsid w:val="00524318"/>
    <w:rsid w:val="0053070D"/>
    <w:rsid w:val="00531B25"/>
    <w:rsid w:val="00541B2E"/>
    <w:rsid w:val="00544B01"/>
    <w:rsid w:val="005554D6"/>
    <w:rsid w:val="00582C7D"/>
    <w:rsid w:val="00595F29"/>
    <w:rsid w:val="005A2C5D"/>
    <w:rsid w:val="005A4802"/>
    <w:rsid w:val="005B0823"/>
    <w:rsid w:val="005B15CC"/>
    <w:rsid w:val="005B356B"/>
    <w:rsid w:val="005C0248"/>
    <w:rsid w:val="005E4312"/>
    <w:rsid w:val="00605BCF"/>
    <w:rsid w:val="00621AAF"/>
    <w:rsid w:val="006363A4"/>
    <w:rsid w:val="006564B9"/>
    <w:rsid w:val="006703D6"/>
    <w:rsid w:val="00690A26"/>
    <w:rsid w:val="0069415C"/>
    <w:rsid w:val="00694924"/>
    <w:rsid w:val="006B05BF"/>
    <w:rsid w:val="006B7A84"/>
    <w:rsid w:val="006C50E9"/>
    <w:rsid w:val="006D7A40"/>
    <w:rsid w:val="006F518F"/>
    <w:rsid w:val="006F5A35"/>
    <w:rsid w:val="0070297B"/>
    <w:rsid w:val="0070659C"/>
    <w:rsid w:val="00711A5C"/>
    <w:rsid w:val="00711EA2"/>
    <w:rsid w:val="007154F1"/>
    <w:rsid w:val="0072063D"/>
    <w:rsid w:val="007411D8"/>
    <w:rsid w:val="00797DE8"/>
    <w:rsid w:val="007D09A3"/>
    <w:rsid w:val="007D4458"/>
    <w:rsid w:val="007E247D"/>
    <w:rsid w:val="007E4516"/>
    <w:rsid w:val="00814984"/>
    <w:rsid w:val="0081751E"/>
    <w:rsid w:val="0082300E"/>
    <w:rsid w:val="00840777"/>
    <w:rsid w:val="00847CC7"/>
    <w:rsid w:val="0087664A"/>
    <w:rsid w:val="00877CF1"/>
    <w:rsid w:val="008C73B7"/>
    <w:rsid w:val="008D14C1"/>
    <w:rsid w:val="008D5AD9"/>
    <w:rsid w:val="008E0589"/>
    <w:rsid w:val="008F0E5E"/>
    <w:rsid w:val="008F3B55"/>
    <w:rsid w:val="008F689B"/>
    <w:rsid w:val="008F69B4"/>
    <w:rsid w:val="00910EB3"/>
    <w:rsid w:val="00911C30"/>
    <w:rsid w:val="0091616F"/>
    <w:rsid w:val="00920B31"/>
    <w:rsid w:val="00931E02"/>
    <w:rsid w:val="00953A54"/>
    <w:rsid w:val="00954EEC"/>
    <w:rsid w:val="00961E4B"/>
    <w:rsid w:val="00964B2F"/>
    <w:rsid w:val="00974875"/>
    <w:rsid w:val="00977D3D"/>
    <w:rsid w:val="009851E2"/>
    <w:rsid w:val="009852E9"/>
    <w:rsid w:val="00996FBE"/>
    <w:rsid w:val="009A0C7B"/>
    <w:rsid w:val="009A0D0C"/>
    <w:rsid w:val="009A1F97"/>
    <w:rsid w:val="009A4468"/>
    <w:rsid w:val="009A4816"/>
    <w:rsid w:val="009B03C5"/>
    <w:rsid w:val="009B4414"/>
    <w:rsid w:val="009E28EA"/>
    <w:rsid w:val="009F0D28"/>
    <w:rsid w:val="009F6A2E"/>
    <w:rsid w:val="00A0411E"/>
    <w:rsid w:val="00A15E09"/>
    <w:rsid w:val="00A1602D"/>
    <w:rsid w:val="00A17987"/>
    <w:rsid w:val="00A6206A"/>
    <w:rsid w:val="00A72001"/>
    <w:rsid w:val="00A76DF3"/>
    <w:rsid w:val="00A84C3E"/>
    <w:rsid w:val="00A94ED2"/>
    <w:rsid w:val="00AA6DBE"/>
    <w:rsid w:val="00AB21FA"/>
    <w:rsid w:val="00AC3F70"/>
    <w:rsid w:val="00AC5CB9"/>
    <w:rsid w:val="00AD0430"/>
    <w:rsid w:val="00AD125C"/>
    <w:rsid w:val="00AD65BA"/>
    <w:rsid w:val="00AE2CDF"/>
    <w:rsid w:val="00AE56CA"/>
    <w:rsid w:val="00AF0550"/>
    <w:rsid w:val="00B0185E"/>
    <w:rsid w:val="00B0350E"/>
    <w:rsid w:val="00B05B42"/>
    <w:rsid w:val="00B14202"/>
    <w:rsid w:val="00B166BF"/>
    <w:rsid w:val="00B17E22"/>
    <w:rsid w:val="00B2559E"/>
    <w:rsid w:val="00B522CF"/>
    <w:rsid w:val="00B675EF"/>
    <w:rsid w:val="00B67D88"/>
    <w:rsid w:val="00B77666"/>
    <w:rsid w:val="00B81E38"/>
    <w:rsid w:val="00B84F30"/>
    <w:rsid w:val="00B858DB"/>
    <w:rsid w:val="00B976FC"/>
    <w:rsid w:val="00BC0EAC"/>
    <w:rsid w:val="00BD7C04"/>
    <w:rsid w:val="00BF1EF7"/>
    <w:rsid w:val="00BF635C"/>
    <w:rsid w:val="00C03F4F"/>
    <w:rsid w:val="00C0445A"/>
    <w:rsid w:val="00C6123F"/>
    <w:rsid w:val="00C747F8"/>
    <w:rsid w:val="00C74FD7"/>
    <w:rsid w:val="00CA6AF8"/>
    <w:rsid w:val="00CB58BD"/>
    <w:rsid w:val="00CC2DF2"/>
    <w:rsid w:val="00CC56FD"/>
    <w:rsid w:val="00CC7DB7"/>
    <w:rsid w:val="00CD5D1F"/>
    <w:rsid w:val="00CE2CD9"/>
    <w:rsid w:val="00CE33FD"/>
    <w:rsid w:val="00CF44DD"/>
    <w:rsid w:val="00D018A3"/>
    <w:rsid w:val="00D01C8E"/>
    <w:rsid w:val="00D13360"/>
    <w:rsid w:val="00D17670"/>
    <w:rsid w:val="00D514F6"/>
    <w:rsid w:val="00D56584"/>
    <w:rsid w:val="00D57B1B"/>
    <w:rsid w:val="00D57D4A"/>
    <w:rsid w:val="00D6331A"/>
    <w:rsid w:val="00D661AB"/>
    <w:rsid w:val="00D71BFD"/>
    <w:rsid w:val="00D77C27"/>
    <w:rsid w:val="00DA0357"/>
    <w:rsid w:val="00DA4864"/>
    <w:rsid w:val="00DB1E6C"/>
    <w:rsid w:val="00DB4D16"/>
    <w:rsid w:val="00DC2461"/>
    <w:rsid w:val="00DC3C16"/>
    <w:rsid w:val="00DD6E66"/>
    <w:rsid w:val="00E043C6"/>
    <w:rsid w:val="00E134D6"/>
    <w:rsid w:val="00E22C0C"/>
    <w:rsid w:val="00E26748"/>
    <w:rsid w:val="00E33688"/>
    <w:rsid w:val="00E34956"/>
    <w:rsid w:val="00E552DE"/>
    <w:rsid w:val="00E66F32"/>
    <w:rsid w:val="00E767EA"/>
    <w:rsid w:val="00E80500"/>
    <w:rsid w:val="00E8340E"/>
    <w:rsid w:val="00E91120"/>
    <w:rsid w:val="00EA1CB8"/>
    <w:rsid w:val="00EA6786"/>
    <w:rsid w:val="00EB09BE"/>
    <w:rsid w:val="00EF19A8"/>
    <w:rsid w:val="00F1267F"/>
    <w:rsid w:val="00F1341A"/>
    <w:rsid w:val="00F1681B"/>
    <w:rsid w:val="00F32F60"/>
    <w:rsid w:val="00F42D63"/>
    <w:rsid w:val="00F66B2A"/>
    <w:rsid w:val="00F81264"/>
    <w:rsid w:val="00F94400"/>
    <w:rsid w:val="00FA6DA6"/>
    <w:rsid w:val="00FC0B37"/>
    <w:rsid w:val="00FC59A2"/>
    <w:rsid w:val="00FC666F"/>
    <w:rsid w:val="00FD3E7E"/>
    <w:rsid w:val="00FD6DF8"/>
    <w:rsid w:val="00FE09E9"/>
    <w:rsid w:val="00FE0C03"/>
    <w:rsid w:val="00FE3046"/>
    <w:rsid w:val="00FE5425"/>
    <w:rsid w:val="00FE7752"/>
    <w:rsid w:val="00FF1CB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1" type="connector" idref="#Rechte verbindingslijn met pijl 19"/>
        <o:r id="V:Rule2" type="connector" idref="#Rechte verbindingslijn met pijl 23"/>
        <o:r id="V:Rule3" type="connector" idref="#Rechte verbindingslijn met pijl 52"/>
        <o:r id="V:Rule4" type="connector" idref="#Rechte verbindingslijn met pijl 53"/>
        <o:r id="V:Rule5" type="connector" idref="#Rechte verbindingslijn met pijl 54"/>
        <o:r id="V:Rule6" type="connector" idref="#Rechte verbindingslijn met pijl 37"/>
        <o:r id="V:Rule7" type="connector" idref="#Rechte verbindingslijn met pijl 38"/>
        <o:r id="V:Rule8" type="connector" idref="#Rechte verbindingslijn met pijl 44"/>
        <o:r id="V:Rule9" type="connector" idref="#Rechte verbindingslijn met pijl 45"/>
        <o:r id="V:Rule10" type="connector" idref="#Rechte verbindingslijn met pijl 51"/>
        <o:r id="V:Rule11" type="connector" idref="#Rechte verbindingslijn met pijl 52"/>
        <o:r id="V:Rule12" type="connector" idref="#Rechte verbindingslijn met pijl 61"/>
        <o:r id="V:Rule13" type="connector" idref="#Rechte verbindingslijn met pijl 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qFormat="1"/>
    <w:lsdException w:name="annotation reference" w:uiPriority="99"/>
    <w:lsdException w:name="Title" w:qFormat="1"/>
    <w:lsdException w:name="Subtitle" w:qFormat="1"/>
    <w:lsdException w:name="Hyperlink" w:uiPriority="99" w:qFormat="1"/>
    <w:lsdException w:name="Strong" w:uiPriority="22" w:qFormat="1"/>
    <w:lsdException w:name="Emphasis" w:uiPriority="20" w:qFormat="1"/>
    <w:lsdException w:name="Normal (Web)" w:uiPriority="99"/>
    <w:lsdException w:name="No List" w:uiPriority="99"/>
    <w:lsdException w:name="Table Grid" w:uiPriority="59"/>
    <w:lsdException w:name="No Spacing" w:uiPriority="1" w:qFormat="1"/>
    <w:lsdException w:name="Revision" w:uiPriority="99"/>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iPriority="39" w:unhideWhenUsed="1" w:qFormat="1"/>
  </w:latentStyles>
  <w:style w:type="paragraph" w:default="1" w:styleId="Standaard">
    <w:name w:val="Normal"/>
    <w:qFormat/>
    <w:rsid w:val="00C6123F"/>
    <w:pPr>
      <w:spacing w:after="200" w:line="276" w:lineRule="auto"/>
    </w:pPr>
    <w:rPr>
      <w:rFonts w:asciiTheme="minorHAnsi" w:hAnsiTheme="minorHAnsi" w:cstheme="minorHAnsi"/>
      <w:kern w:val="32"/>
      <w:sz w:val="24"/>
      <w:szCs w:val="24"/>
      <w:lang w:eastAsia="en-US"/>
    </w:rPr>
  </w:style>
  <w:style w:type="paragraph" w:styleId="Kop1">
    <w:name w:val="heading 1"/>
    <w:basedOn w:val="Standaard"/>
    <w:next w:val="Standaard"/>
    <w:link w:val="Kop1Char"/>
    <w:uiPriority w:val="9"/>
    <w:qFormat/>
    <w:rsid w:val="002D2620"/>
    <w:pPr>
      <w:keepNext/>
      <w:keepLines/>
      <w:pageBreakBefore/>
      <w:numPr>
        <w:numId w:val="1"/>
      </w:numPr>
      <w:spacing w:before="480" w:after="0"/>
      <w:outlineLvl w:val="0"/>
    </w:pPr>
    <w:rPr>
      <w:rFonts w:ascii="Verdana" w:eastAsia="Times New Roman" w:hAnsi="Verdana"/>
      <w:b/>
      <w:bCs/>
      <w:color w:val="E37222"/>
      <w:sz w:val="40"/>
      <w:szCs w:val="28"/>
    </w:rPr>
  </w:style>
  <w:style w:type="paragraph" w:styleId="Kop2">
    <w:name w:val="heading 2"/>
    <w:basedOn w:val="Standaard"/>
    <w:next w:val="Standaard"/>
    <w:link w:val="Kop2Char"/>
    <w:uiPriority w:val="9"/>
    <w:qFormat/>
    <w:rsid w:val="002D2620"/>
    <w:pPr>
      <w:keepNext/>
      <w:keepLines/>
      <w:numPr>
        <w:ilvl w:val="1"/>
        <w:numId w:val="1"/>
      </w:numPr>
      <w:spacing w:before="280" w:after="140"/>
      <w:outlineLvl w:val="1"/>
    </w:pPr>
    <w:rPr>
      <w:rFonts w:ascii="Verdana" w:eastAsia="Times New Roman" w:hAnsi="Verdana"/>
      <w:b/>
      <w:bCs/>
      <w:color w:val="E37222"/>
      <w:szCs w:val="26"/>
    </w:rPr>
  </w:style>
  <w:style w:type="paragraph" w:styleId="Kop3">
    <w:name w:val="heading 3"/>
    <w:basedOn w:val="Standaard"/>
    <w:next w:val="Standaard"/>
    <w:link w:val="Kop3Char"/>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Standaard"/>
    <w:next w:val="Standaard"/>
    <w:link w:val="Kop4Char"/>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Standaard"/>
    <w:next w:val="Standaard"/>
    <w:link w:val="Kop5Char"/>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Standaard"/>
    <w:next w:val="Standaard"/>
    <w:link w:val="Kop6Char"/>
    <w:uiPriority w:val="9"/>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Standaard"/>
    <w:next w:val="Standaard"/>
    <w:link w:val="Kop7Char"/>
    <w:uiPriority w:val="9"/>
    <w:unhideWhenUsed/>
    <w:qFormat/>
    <w:rsid w:val="007E247D"/>
    <w:pPr>
      <w:spacing w:before="240" w:after="60" w:line="240" w:lineRule="auto"/>
      <w:ind w:left="1296" w:hanging="1296"/>
      <w:outlineLvl w:val="6"/>
    </w:pPr>
    <w:rPr>
      <w:rFonts w:ascii="Calibri" w:eastAsia="Times New Roman" w:hAnsi="Calibri"/>
      <w:lang w:val="en-US" w:bidi="en-US"/>
    </w:rPr>
  </w:style>
  <w:style w:type="paragraph" w:styleId="Kop8">
    <w:name w:val="heading 8"/>
    <w:basedOn w:val="Standaard"/>
    <w:next w:val="Standaard"/>
    <w:link w:val="Kop8Char"/>
    <w:uiPriority w:val="9"/>
    <w:unhideWhenUsed/>
    <w:qFormat/>
    <w:rsid w:val="007E247D"/>
    <w:pPr>
      <w:spacing w:before="240" w:after="60" w:line="240" w:lineRule="auto"/>
      <w:ind w:left="1440" w:hanging="1440"/>
      <w:outlineLvl w:val="7"/>
    </w:pPr>
    <w:rPr>
      <w:rFonts w:ascii="Calibri" w:eastAsia="Times New Roman" w:hAnsi="Calibri"/>
      <w:i/>
      <w:iCs/>
      <w:lang w:val="en-US" w:bidi="en-US"/>
    </w:rPr>
  </w:style>
  <w:style w:type="paragraph" w:styleId="Kop9">
    <w:name w:val="heading 9"/>
    <w:basedOn w:val="Standaard"/>
    <w:next w:val="Standaard"/>
    <w:link w:val="Kop9Char"/>
    <w:uiPriority w:val="9"/>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2620"/>
    <w:rPr>
      <w:rFonts w:ascii="Verdana" w:eastAsia="Times New Roman" w:hAnsi="Verdana" w:cstheme="minorHAnsi"/>
      <w:b/>
      <w:bCs/>
      <w:color w:val="E37222"/>
      <w:kern w:val="32"/>
      <w:sz w:val="40"/>
      <w:szCs w:val="28"/>
      <w:lang w:eastAsia="en-US"/>
    </w:rPr>
  </w:style>
  <w:style w:type="character" w:customStyle="1" w:styleId="Kop2Char">
    <w:name w:val="Kop 2 Char"/>
    <w:basedOn w:val="Standaardalinea-lettertype"/>
    <w:link w:val="Kop2"/>
    <w:uiPriority w:val="9"/>
    <w:rsid w:val="002D2620"/>
    <w:rPr>
      <w:rFonts w:ascii="Verdana" w:eastAsia="Times New Roman" w:hAnsi="Verdana" w:cstheme="minorHAnsi"/>
      <w:b/>
      <w:bCs/>
      <w:color w:val="E37222"/>
      <w:kern w:val="32"/>
      <w:sz w:val="24"/>
      <w:szCs w:val="26"/>
      <w:lang w:eastAsia="en-US"/>
    </w:rPr>
  </w:style>
  <w:style w:type="character" w:customStyle="1" w:styleId="Kop3Char">
    <w:name w:val="Kop 3 Char"/>
    <w:basedOn w:val="Standaardalinea-lettertype"/>
    <w:link w:val="Kop3"/>
    <w:uiPriority w:val="9"/>
    <w:rsid w:val="00516457"/>
    <w:rPr>
      <w:rFonts w:asciiTheme="minorHAnsi" w:eastAsia="Times New Roman" w:hAnsiTheme="minorHAnsi" w:cstheme="minorHAnsi"/>
      <w:b/>
      <w:bCs/>
      <w:color w:val="E37222"/>
      <w:kern w:val="32"/>
      <w:sz w:val="24"/>
      <w:szCs w:val="24"/>
      <w:lang w:eastAsia="en-US"/>
    </w:rPr>
  </w:style>
  <w:style w:type="character" w:customStyle="1" w:styleId="Kop4Char">
    <w:name w:val="Kop 4 Char"/>
    <w:basedOn w:val="Standaardalinea-lettertype"/>
    <w:link w:val="Kop4"/>
    <w:uiPriority w:val="9"/>
    <w:rsid w:val="007E247D"/>
    <w:rPr>
      <w:rFonts w:eastAsia="Times New Roman"/>
      <w:b/>
      <w:bCs/>
      <w:sz w:val="28"/>
      <w:szCs w:val="28"/>
      <w:lang w:val="en-US" w:eastAsia="en-US" w:bidi="en-US"/>
    </w:rPr>
  </w:style>
  <w:style w:type="character" w:customStyle="1" w:styleId="Kop5Char">
    <w:name w:val="Kop 5 Char"/>
    <w:basedOn w:val="Standaardalinea-lettertype"/>
    <w:link w:val="Kop5"/>
    <w:uiPriority w:val="9"/>
    <w:rsid w:val="007E247D"/>
    <w:rPr>
      <w:rFonts w:eastAsia="Times New Roman"/>
      <w:b/>
      <w:bCs/>
      <w:i/>
      <w:iCs/>
      <w:sz w:val="26"/>
      <w:szCs w:val="26"/>
      <w:lang w:val="en-US" w:eastAsia="en-US" w:bidi="en-US"/>
    </w:rPr>
  </w:style>
  <w:style w:type="character" w:customStyle="1" w:styleId="Kop6Char">
    <w:name w:val="Kop 6 Char"/>
    <w:basedOn w:val="Standaardalinea-lettertype"/>
    <w:link w:val="Kop6"/>
    <w:uiPriority w:val="9"/>
    <w:rsid w:val="007E247D"/>
    <w:rPr>
      <w:rFonts w:eastAsia="Times New Roman"/>
      <w:b/>
      <w:bCs/>
      <w:sz w:val="22"/>
      <w:szCs w:val="22"/>
      <w:lang w:val="en-US" w:eastAsia="en-US" w:bidi="en-US"/>
    </w:rPr>
  </w:style>
  <w:style w:type="character" w:customStyle="1" w:styleId="Kop7Char">
    <w:name w:val="Kop 7 Char"/>
    <w:basedOn w:val="Standaardalinea-lettertype"/>
    <w:link w:val="Kop7"/>
    <w:uiPriority w:val="9"/>
    <w:rsid w:val="007E247D"/>
    <w:rPr>
      <w:rFonts w:eastAsia="Times New Roman"/>
      <w:sz w:val="24"/>
      <w:szCs w:val="24"/>
      <w:lang w:val="en-US" w:eastAsia="en-US" w:bidi="en-US"/>
    </w:rPr>
  </w:style>
  <w:style w:type="character" w:customStyle="1" w:styleId="Kop8Char">
    <w:name w:val="Kop 8 Char"/>
    <w:basedOn w:val="Standaardalinea-lettertype"/>
    <w:link w:val="Kop8"/>
    <w:uiPriority w:val="9"/>
    <w:rsid w:val="007E247D"/>
    <w:rPr>
      <w:rFonts w:eastAsia="Times New Roman"/>
      <w:i/>
      <w:iCs/>
      <w:sz w:val="24"/>
      <w:szCs w:val="24"/>
      <w:lang w:val="en-US" w:eastAsia="en-US" w:bidi="en-US"/>
    </w:rPr>
  </w:style>
  <w:style w:type="character" w:customStyle="1" w:styleId="Kop9Char">
    <w:name w:val="Kop 9 Char"/>
    <w:basedOn w:val="Standaardalinea-lettertype"/>
    <w:link w:val="Kop9"/>
    <w:uiPriority w:val="9"/>
    <w:rsid w:val="007E247D"/>
    <w:rPr>
      <w:rFonts w:ascii="Cambria" w:eastAsia="Times New Roman" w:hAnsi="Cambria"/>
      <w:sz w:val="22"/>
      <w:szCs w:val="22"/>
      <w:lang w:val="en-US" w:eastAsia="en-US" w:bidi="en-US"/>
    </w:rPr>
  </w:style>
  <w:style w:type="paragraph" w:styleId="Koptekst">
    <w:name w:val="header"/>
    <w:basedOn w:val="Standaard"/>
    <w:link w:val="KoptekstChar"/>
    <w:unhideWhenUsed/>
    <w:rsid w:val="00083097"/>
    <w:pPr>
      <w:tabs>
        <w:tab w:val="center" w:pos="4536"/>
        <w:tab w:val="right" w:pos="9072"/>
      </w:tabs>
      <w:spacing w:after="0" w:line="240" w:lineRule="auto"/>
    </w:pPr>
  </w:style>
  <w:style w:type="character" w:customStyle="1" w:styleId="KoptekstChar">
    <w:name w:val="Koptekst Char"/>
    <w:basedOn w:val="Standaardalinea-lettertype"/>
    <w:link w:val="Koptekst"/>
    <w:rsid w:val="00083097"/>
    <w:rPr>
      <w:rFonts w:ascii="Verdana" w:hAnsi="Verdana"/>
      <w:sz w:val="20"/>
    </w:rPr>
  </w:style>
  <w:style w:type="paragraph" w:styleId="Voettekst">
    <w:name w:val="footer"/>
    <w:basedOn w:val="Standaard"/>
    <w:link w:val="VoettekstChar"/>
    <w:unhideWhenUsed/>
    <w:rsid w:val="00083097"/>
    <w:pPr>
      <w:tabs>
        <w:tab w:val="center" w:pos="4536"/>
        <w:tab w:val="right" w:pos="9072"/>
      </w:tabs>
      <w:spacing w:after="0" w:line="240" w:lineRule="auto"/>
    </w:pPr>
  </w:style>
  <w:style w:type="character" w:customStyle="1" w:styleId="VoettekstChar">
    <w:name w:val="Voettekst Char"/>
    <w:basedOn w:val="Standaardalinea-lettertype"/>
    <w:link w:val="Voettekst"/>
    <w:rsid w:val="00083097"/>
    <w:rPr>
      <w:rFonts w:ascii="Verdana" w:hAnsi="Verdana"/>
      <w:sz w:val="20"/>
    </w:rPr>
  </w:style>
  <w:style w:type="paragraph" w:styleId="Ballontekst">
    <w:name w:val="Balloon Text"/>
    <w:basedOn w:val="Standaard"/>
    <w:link w:val="BallontekstChar"/>
    <w:semiHidden/>
    <w:unhideWhenUsed/>
    <w:rsid w:val="000830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083097"/>
    <w:rPr>
      <w:rFonts w:ascii="Tahoma" w:hAnsi="Tahoma" w:cs="Tahoma"/>
      <w:sz w:val="16"/>
      <w:szCs w:val="16"/>
    </w:rPr>
  </w:style>
  <w:style w:type="paragraph" w:styleId="Titel">
    <w:name w:val="Title"/>
    <w:basedOn w:val="Standaard"/>
    <w:next w:val="Standaard"/>
    <w:link w:val="TitelChar"/>
    <w:qFormat/>
    <w:rsid w:val="004433B5"/>
    <w:pPr>
      <w:spacing w:after="0" w:line="240" w:lineRule="auto"/>
      <w:contextualSpacing/>
    </w:pPr>
    <w:rPr>
      <w:rFonts w:eastAsia="Times New Roman"/>
      <w:b/>
      <w:i/>
      <w:color w:val="E37222"/>
      <w:spacing w:val="5"/>
      <w:kern w:val="28"/>
      <w:sz w:val="48"/>
      <w:szCs w:val="52"/>
    </w:rPr>
  </w:style>
  <w:style w:type="character" w:customStyle="1" w:styleId="TitelChar">
    <w:name w:val="Titel Char"/>
    <w:basedOn w:val="Standaardalinea-lettertype"/>
    <w:link w:val="Titel"/>
    <w:rsid w:val="004433B5"/>
    <w:rPr>
      <w:rFonts w:ascii="Verdana" w:eastAsia="Times New Roman" w:hAnsi="Verdana" w:cs="Times New Roman"/>
      <w:b/>
      <w:i/>
      <w:color w:val="E37222"/>
      <w:spacing w:val="5"/>
      <w:kern w:val="28"/>
      <w:sz w:val="48"/>
      <w:szCs w:val="52"/>
    </w:rPr>
  </w:style>
  <w:style w:type="paragraph" w:styleId="Subtitel">
    <w:name w:val="Subtitle"/>
    <w:basedOn w:val="Standaard"/>
    <w:next w:val="Standaard"/>
    <w:link w:val="SubtitelChar"/>
    <w:qFormat/>
    <w:rsid w:val="004433B5"/>
    <w:pPr>
      <w:numPr>
        <w:ilvl w:val="1"/>
      </w:numPr>
      <w:spacing w:line="240" w:lineRule="auto"/>
    </w:pPr>
    <w:rPr>
      <w:rFonts w:eastAsia="Times New Roman"/>
      <w:b/>
      <w:iCs/>
      <w:color w:val="E37222"/>
      <w:spacing w:val="15"/>
      <w:sz w:val="40"/>
    </w:rPr>
  </w:style>
  <w:style w:type="character" w:customStyle="1" w:styleId="SubtitelChar">
    <w:name w:val="Subtitel Char"/>
    <w:basedOn w:val="Standaardalinea-lettertype"/>
    <w:link w:val="Subtitel"/>
    <w:rsid w:val="004433B5"/>
    <w:rPr>
      <w:rFonts w:ascii="Verdana" w:eastAsia="Times New Roman" w:hAnsi="Verdana" w:cs="Times New Roman"/>
      <w:b/>
      <w:iCs/>
      <w:color w:val="E37222"/>
      <w:spacing w:val="15"/>
      <w:sz w:val="40"/>
      <w:szCs w:val="24"/>
    </w:rPr>
  </w:style>
  <w:style w:type="paragraph" w:customStyle="1" w:styleId="Tussenkop">
    <w:name w:val="Tussenkop"/>
    <w:basedOn w:val="Standaard"/>
    <w:next w:val="Standaard"/>
    <w:link w:val="TussenkopChar"/>
    <w:autoRedefine/>
    <w:qFormat/>
    <w:rsid w:val="00CC7DB7"/>
    <w:pPr>
      <w:spacing w:before="200" w:after="0"/>
    </w:pPr>
    <w:rPr>
      <w:b/>
      <w:color w:val="E37222"/>
      <w:szCs w:val="18"/>
    </w:rPr>
  </w:style>
  <w:style w:type="character" w:customStyle="1" w:styleId="TussenkopChar">
    <w:name w:val="Tussenkop Char"/>
    <w:basedOn w:val="Standaardalinea-lettertype"/>
    <w:link w:val="Tussenkop"/>
    <w:rsid w:val="00CC7DB7"/>
    <w:rPr>
      <w:rFonts w:ascii="Verdana" w:hAnsi="Verdana"/>
      <w:b/>
      <w:color w:val="E37222"/>
      <w:sz w:val="18"/>
      <w:szCs w:val="18"/>
      <w:lang w:eastAsia="en-US"/>
    </w:rPr>
  </w:style>
  <w:style w:type="paragraph" w:customStyle="1" w:styleId="Hoofdstuktitelzondernummering">
    <w:name w:val="Hoofdstuktitel zonder nummering"/>
    <w:basedOn w:val="Standaard"/>
    <w:next w:val="Standaard"/>
    <w:link w:val="HoofdstuktitelzondernummeringChar"/>
    <w:autoRedefine/>
    <w:qFormat/>
    <w:rsid w:val="00197577"/>
    <w:pPr>
      <w:pageBreakBefore/>
      <w:outlineLvl w:val="0"/>
    </w:pPr>
    <w:rPr>
      <w:b/>
      <w:i/>
      <w:color w:val="E37222"/>
      <w:sz w:val="40"/>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1">
    <w:name w:val="toc 1"/>
    <w:basedOn w:val="Standaard"/>
    <w:next w:val="Standaard"/>
    <w:autoRedefine/>
    <w:uiPriority w:val="39"/>
    <w:unhideWhenUsed/>
    <w:rsid w:val="0002235F"/>
    <w:pPr>
      <w:tabs>
        <w:tab w:val="right" w:leader="dot" w:pos="9062"/>
      </w:tabs>
      <w:spacing w:after="100"/>
    </w:pPr>
    <w:rPr>
      <w:b/>
      <w:color w:val="E37222"/>
      <w:sz w:val="22"/>
    </w:rPr>
  </w:style>
  <w:style w:type="paragraph" w:styleId="Inhopg2">
    <w:name w:val="toc 2"/>
    <w:basedOn w:val="Standaard"/>
    <w:next w:val="Standaard"/>
    <w:autoRedefine/>
    <w:uiPriority w:val="39"/>
    <w:unhideWhenUsed/>
    <w:rsid w:val="00022AA5"/>
    <w:pPr>
      <w:tabs>
        <w:tab w:val="left" w:pos="1320"/>
        <w:tab w:val="right" w:leader="dot" w:pos="9062"/>
      </w:tabs>
      <w:spacing w:after="100"/>
      <w:ind w:left="567"/>
    </w:pPr>
    <w:rPr>
      <w:b/>
      <w:noProof/>
      <w:color w:val="E37222"/>
      <w:sz w:val="18"/>
    </w:rPr>
  </w:style>
  <w:style w:type="paragraph" w:styleId="Inhopg3">
    <w:name w:val="toc 3"/>
    <w:basedOn w:val="Standaard"/>
    <w:next w:val="Standaard"/>
    <w:autoRedefine/>
    <w:uiPriority w:val="39"/>
    <w:unhideWhenUsed/>
    <w:rsid w:val="0002235F"/>
    <w:pPr>
      <w:spacing w:after="100"/>
    </w:pPr>
    <w:rPr>
      <w:b/>
      <w:color w:val="E372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Standaard"/>
    <w:next w:val="Standaard"/>
    <w:qFormat/>
    <w:rsid w:val="00731278"/>
    <w:pPr>
      <w:spacing w:line="240" w:lineRule="auto"/>
    </w:pPr>
    <w:rPr>
      <w:bCs/>
      <w:color w:val="E37222"/>
      <w:szCs w:val="18"/>
    </w:rPr>
  </w:style>
  <w:style w:type="paragraph" w:customStyle="1" w:styleId="Kleurrijkelijst-accent11">
    <w:name w:val="Kleurrijke lijst - accent 11"/>
    <w:basedOn w:val="Standaard"/>
    <w:uiPriority w:val="34"/>
    <w:rsid w:val="00687989"/>
    <w:pPr>
      <w:ind w:left="720"/>
      <w:contextualSpacing/>
    </w:p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Standaard"/>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Standaard"/>
    <w:uiPriority w:val="34"/>
    <w:qFormat/>
    <w:rsid w:val="007E247D"/>
    <w:pPr>
      <w:spacing w:after="0" w:line="240" w:lineRule="auto"/>
      <w:ind w:left="720"/>
      <w:contextualSpacing/>
    </w:pPr>
    <w:rPr>
      <w:rFonts w:ascii="Calibri" w:eastAsia="Times New Roman" w:hAnsi="Calibri"/>
      <w:lang w:val="en-US" w:bidi="en-US"/>
    </w:rPr>
  </w:style>
  <w:style w:type="paragraph" w:styleId="Citaat">
    <w:name w:val="Quote"/>
    <w:basedOn w:val="Standaard"/>
    <w:next w:val="Standaard"/>
    <w:link w:val="CitaatChar"/>
    <w:uiPriority w:val="29"/>
    <w:qFormat/>
    <w:rsid w:val="007E247D"/>
    <w:pPr>
      <w:spacing w:after="0" w:line="240" w:lineRule="auto"/>
    </w:pPr>
    <w:rPr>
      <w:rFonts w:ascii="Calibri" w:eastAsia="Times New Roman" w:hAnsi="Calibri"/>
      <w:i/>
      <w:lang w:val="en-US"/>
    </w:rPr>
  </w:style>
  <w:style w:type="character" w:customStyle="1" w:styleId="CitaatChar">
    <w:name w:val="Citaat Char"/>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Standaard"/>
    <w:next w:val="Standaard"/>
    <w:link w:val="DuidelijkcitaatChar"/>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Char">
    <w:name w:val="Duidelijk citaat Char"/>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Standaard"/>
    <w:uiPriority w:val="39"/>
    <w:semiHidden/>
    <w:unhideWhenUsed/>
    <w:qFormat/>
    <w:rsid w:val="007E247D"/>
    <w:pPr>
      <w:keepLines w:val="0"/>
      <w:pageBreakBefore w:val="0"/>
      <w:spacing w:before="240" w:after="60" w:line="240" w:lineRule="auto"/>
      <w:ind w:left="574" w:hanging="432"/>
      <w:outlineLvl w:val="9"/>
    </w:pPr>
    <w:rPr>
      <w:rFonts w:ascii="Cambria" w:hAnsi="Cambria"/>
      <w:color w:val="auto"/>
      <w:sz w:val="32"/>
      <w:szCs w:val="32"/>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Standaard"/>
    <w:uiPriority w:val="99"/>
    <w:unhideWhenUsed/>
    <w:rsid w:val="007E247D"/>
    <w:pPr>
      <w:spacing w:before="100" w:beforeAutospacing="1" w:after="100" w:afterAutospacing="1" w:line="240" w:lineRule="auto"/>
    </w:pPr>
    <w:rPr>
      <w:rFonts w:ascii="Times New Roman" w:eastAsia="Times New Roman" w:hAnsi="Times New Roman"/>
      <w:lang w:eastAsia="nl-NL"/>
    </w:rPr>
  </w:style>
  <w:style w:type="paragraph" w:styleId="Tekstzonderopmaak">
    <w:name w:val="Plain Text"/>
    <w:basedOn w:val="Standaard"/>
    <w:link w:val="TekstzonderopmaakChar"/>
    <w:rsid w:val="007E247D"/>
    <w:pPr>
      <w:spacing w:after="0" w:line="220" w:lineRule="atLeast"/>
    </w:pPr>
    <w:rPr>
      <w:rFonts w:ascii="Courier New" w:eastAsia="Times New Roman" w:hAnsi="Courier New" w:cs="Courier New"/>
      <w:sz w:val="20"/>
      <w:szCs w:val="20"/>
      <w:lang w:eastAsia="ar-SA"/>
    </w:rPr>
  </w:style>
  <w:style w:type="character" w:customStyle="1" w:styleId="TekstzonderopmaakChar">
    <w:name w:val="Tekst zonder opmaak Char"/>
    <w:basedOn w:val="Standaardalinea-lettertype"/>
    <w:link w:val="Tekstzonderopmaak"/>
    <w:rsid w:val="007E247D"/>
    <w:rPr>
      <w:rFonts w:ascii="Courier New" w:eastAsia="Times New Roman" w:hAnsi="Courier New" w:cs="Courier New"/>
      <w:lang w:eastAsia="ar-SA"/>
    </w:rPr>
  </w:style>
  <w:style w:type="paragraph" w:styleId="Inhopg4">
    <w:name w:val="toc 4"/>
    <w:basedOn w:val="Standaard"/>
    <w:next w:val="Standaard"/>
    <w:autoRedefine/>
    <w:unhideWhenUsed/>
    <w:rsid w:val="007E247D"/>
    <w:pPr>
      <w:spacing w:after="0" w:line="240" w:lineRule="auto"/>
      <w:ind w:left="720"/>
    </w:pPr>
    <w:rPr>
      <w:rFonts w:ascii="Calibri" w:eastAsia="Times New Roman" w:hAnsi="Calibri"/>
      <w:lang w:val="en-US" w:bidi="en-US"/>
    </w:rPr>
  </w:style>
  <w:style w:type="paragraph" w:styleId="Lijstopsomteken">
    <w:name w:val="List Bullet"/>
    <w:basedOn w:val="Standaard"/>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Standaard"/>
    <w:next w:val="Standaard"/>
    <w:rsid w:val="007E247D"/>
    <w:pPr>
      <w:suppressAutoHyphens/>
      <w:spacing w:after="0" w:line="480" w:lineRule="atLeast"/>
      <w:jc w:val="both"/>
    </w:pPr>
    <w:rPr>
      <w:rFonts w:eastAsia="Times New Roman" w:cs="Calibri"/>
      <w:sz w:val="28"/>
      <w:lang w:eastAsia="ar-SA"/>
    </w:rPr>
  </w:style>
  <w:style w:type="paragraph" w:customStyle="1" w:styleId="RapportOndertitel">
    <w:name w:val="RapportOndertitel"/>
    <w:basedOn w:val="Standaard"/>
    <w:next w:val="Standaard"/>
    <w:rsid w:val="007E247D"/>
    <w:pPr>
      <w:suppressAutoHyphens/>
      <w:spacing w:after="0" w:line="240" w:lineRule="atLeast"/>
      <w:jc w:val="both"/>
    </w:pPr>
    <w:rPr>
      <w:rFonts w:eastAsia="Times New Roman" w:cs="Calibri"/>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Standaard"/>
    <w:link w:val="TekstopmerkingChar"/>
    <w:unhideWhenUsed/>
    <w:rsid w:val="007E247D"/>
    <w:pPr>
      <w:spacing w:after="0" w:line="240" w:lineRule="auto"/>
    </w:pPr>
    <w:rPr>
      <w:rFonts w:ascii="Calibri" w:eastAsia="Times New Roman" w:hAnsi="Calibri"/>
      <w:sz w:val="20"/>
      <w:szCs w:val="20"/>
      <w:lang w:val="en-US" w:bidi="en-US"/>
    </w:rPr>
  </w:style>
  <w:style w:type="character" w:customStyle="1" w:styleId="TekstopmerkingChar">
    <w:name w:val="Tekst opmerking Char"/>
    <w:basedOn w:val="Standaardalinea-lettertype"/>
    <w:link w:val="Tekstopmerking"/>
    <w:rsid w:val="007E247D"/>
    <w:rPr>
      <w:rFonts w:eastAsia="Times New Roman"/>
      <w:lang w:val="en-US" w:eastAsia="en-US" w:bidi="en-US"/>
    </w:rPr>
  </w:style>
  <w:style w:type="paragraph" w:styleId="Inhopg5">
    <w:name w:val="toc 5"/>
    <w:basedOn w:val="Standaard"/>
    <w:next w:val="Standaard"/>
    <w:autoRedefine/>
    <w:unhideWhenUsed/>
    <w:rsid w:val="007E247D"/>
    <w:pPr>
      <w:spacing w:after="0" w:line="240" w:lineRule="auto"/>
      <w:ind w:left="960"/>
    </w:pPr>
    <w:rPr>
      <w:rFonts w:ascii="Calibri" w:eastAsia="Times New Roman" w:hAnsi="Calibri"/>
      <w:lang w:val="en-US" w:bidi="en-US"/>
    </w:rPr>
  </w:style>
  <w:style w:type="paragraph" w:styleId="Onderwerpvanopmerking">
    <w:name w:val="annotation subject"/>
    <w:basedOn w:val="Tekstopmerking"/>
    <w:next w:val="Tekstopmerking"/>
    <w:link w:val="OnderwerpvanopmerkingChar"/>
    <w:unhideWhenUsed/>
    <w:rsid w:val="007E247D"/>
    <w:rPr>
      <w:b/>
      <w:bCs/>
    </w:rPr>
  </w:style>
  <w:style w:type="character" w:customStyle="1" w:styleId="OnderwerpvanopmerkingChar">
    <w:name w:val="Onderwerp van opmerking Char"/>
    <w:basedOn w:val="TekstopmerkingChar"/>
    <w:link w:val="Onderwerpvanopmerking"/>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Standaard"/>
    <w:next w:val="Standaard"/>
    <w:autoRedefine/>
    <w:unhideWhenUsed/>
    <w:rsid w:val="007E247D"/>
    <w:pPr>
      <w:spacing w:after="100"/>
      <w:ind w:left="1100"/>
    </w:pPr>
    <w:rPr>
      <w:rFonts w:ascii="Calibri" w:eastAsia="Times New Roman" w:hAnsi="Calibri"/>
      <w:sz w:val="22"/>
      <w:lang w:eastAsia="nl-NL"/>
    </w:rPr>
  </w:style>
  <w:style w:type="paragraph" w:styleId="Inhopg7">
    <w:name w:val="toc 7"/>
    <w:basedOn w:val="Standaard"/>
    <w:next w:val="Standaard"/>
    <w:autoRedefine/>
    <w:unhideWhenUsed/>
    <w:rsid w:val="007E247D"/>
    <w:pPr>
      <w:spacing w:after="100"/>
      <w:ind w:left="1320"/>
    </w:pPr>
    <w:rPr>
      <w:rFonts w:ascii="Calibri" w:eastAsia="Times New Roman" w:hAnsi="Calibri"/>
      <w:sz w:val="22"/>
      <w:lang w:eastAsia="nl-NL"/>
    </w:rPr>
  </w:style>
  <w:style w:type="paragraph" w:styleId="Inhopg8">
    <w:name w:val="toc 8"/>
    <w:basedOn w:val="Standaard"/>
    <w:next w:val="Standaard"/>
    <w:autoRedefine/>
    <w:unhideWhenUsed/>
    <w:rsid w:val="007E247D"/>
    <w:pPr>
      <w:spacing w:after="100"/>
      <w:ind w:left="1540"/>
    </w:pPr>
    <w:rPr>
      <w:rFonts w:ascii="Calibri" w:eastAsia="Times New Roman" w:hAnsi="Calibri"/>
      <w:sz w:val="22"/>
      <w:lang w:eastAsia="nl-NL"/>
    </w:rPr>
  </w:style>
  <w:style w:type="paragraph" w:styleId="Inhopg9">
    <w:name w:val="toc 9"/>
    <w:basedOn w:val="Standaard"/>
    <w:next w:val="Standaard"/>
    <w:autoRedefine/>
    <w:unhideWhenUsed/>
    <w:rsid w:val="007E247D"/>
    <w:pPr>
      <w:spacing w:after="100"/>
      <w:ind w:left="1760"/>
    </w:pPr>
    <w:rPr>
      <w:rFonts w:ascii="Calibri" w:eastAsia="Times New Roman" w:hAnsi="Calibri"/>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Standaard"/>
    <w:rsid w:val="007E247D"/>
    <w:pPr>
      <w:suppressAutoHyphens/>
      <w:spacing w:after="0" w:line="240" w:lineRule="auto"/>
      <w:ind w:left="720"/>
    </w:pPr>
    <w:rPr>
      <w:rFonts w:ascii="Calibri" w:eastAsia="Times New Roman" w:hAnsi="Calibri" w:cs="Calibri"/>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Geenafstand1">
    <w:name w:val="Geen afstand1"/>
    <w:basedOn w:val="Standaard"/>
    <w:rsid w:val="00BD7C04"/>
    <w:pPr>
      <w:spacing w:after="0" w:line="240" w:lineRule="auto"/>
    </w:pPr>
    <w:rPr>
      <w:rFonts w:ascii="Calibri" w:eastAsia="Times New Roman" w:hAnsi="Calibri"/>
      <w:szCs w:val="32"/>
      <w:lang w:val="en-US"/>
    </w:rPr>
  </w:style>
  <w:style w:type="paragraph" w:customStyle="1" w:styleId="Citaat1">
    <w:name w:val="Citaat1"/>
    <w:basedOn w:val="Standaard"/>
    <w:next w:val="Standaard"/>
    <w:link w:val="QuoteChar"/>
    <w:rsid w:val="00BD7C04"/>
    <w:pPr>
      <w:spacing w:after="0" w:line="240" w:lineRule="auto"/>
    </w:pPr>
    <w:rPr>
      <w:rFonts w:ascii="Calibri" w:eastAsia="Times New Roman" w:hAnsi="Calibri"/>
      <w:i/>
      <w:lang w:eastAsia="nl-NL"/>
    </w:rPr>
  </w:style>
  <w:style w:type="character" w:customStyle="1" w:styleId="QuoteChar">
    <w:name w:val="Quote Char"/>
    <w:basedOn w:val="Standaardalinea-lettertype"/>
    <w:link w:val="Citaat1"/>
    <w:locked/>
    <w:rsid w:val="00BD7C04"/>
    <w:rPr>
      <w:rFonts w:eastAsia="Times New Roman"/>
      <w:i/>
      <w:sz w:val="24"/>
      <w:szCs w:val="24"/>
    </w:rPr>
  </w:style>
  <w:style w:type="paragraph" w:customStyle="1" w:styleId="Duidelijkcitaat1">
    <w:name w:val="Duidelijk citaat1"/>
    <w:basedOn w:val="Standaard"/>
    <w:next w:val="Standaard"/>
    <w:link w:val="IntenseQuoteChar"/>
    <w:rsid w:val="00BD7C04"/>
    <w:pPr>
      <w:spacing w:after="0" w:line="240" w:lineRule="auto"/>
      <w:ind w:left="720" w:right="720"/>
    </w:pPr>
    <w:rPr>
      <w:rFonts w:ascii="Calibri" w:eastAsia="Times New Roman" w:hAnsi="Calibri"/>
      <w:b/>
      <w:i/>
      <w:szCs w:val="20"/>
      <w:lang w:eastAsia="nl-NL"/>
    </w:rPr>
  </w:style>
  <w:style w:type="character" w:customStyle="1" w:styleId="IntenseQuoteChar">
    <w:name w:val="Intense Quote Char"/>
    <w:basedOn w:val="Standaardalinea-lettertype"/>
    <w:link w:val="Duidelijkcitaat1"/>
    <w:locked/>
    <w:rsid w:val="00BD7C04"/>
    <w:rPr>
      <w:rFonts w:eastAsia="Times New Roman"/>
      <w:b/>
      <w:i/>
      <w:sz w:val="24"/>
    </w:rPr>
  </w:style>
  <w:style w:type="character" w:customStyle="1" w:styleId="Subtielebenadrukking1">
    <w:name w:val="Subtiele benadrukking1"/>
    <w:basedOn w:val="Standaardalinea-lettertype"/>
    <w:rsid w:val="00BD7C04"/>
    <w:rPr>
      <w:rFonts w:cs="Times New Roman"/>
      <w:i/>
      <w:color w:val="5A5A5A"/>
    </w:rPr>
  </w:style>
  <w:style w:type="character" w:customStyle="1" w:styleId="Intensievebenadrukking1">
    <w:name w:val="Intensieve benadrukking1"/>
    <w:basedOn w:val="Standaardalinea-lettertype"/>
    <w:rsid w:val="00BD7C04"/>
    <w:rPr>
      <w:rFonts w:cs="Times New Roman"/>
      <w:b/>
      <w:i/>
      <w:sz w:val="24"/>
      <w:u w:val="single"/>
    </w:rPr>
  </w:style>
  <w:style w:type="character" w:customStyle="1" w:styleId="Subtieleverwijzing1">
    <w:name w:val="Subtiele verwijzing1"/>
    <w:basedOn w:val="Standaardalinea-lettertype"/>
    <w:rsid w:val="00BD7C04"/>
    <w:rPr>
      <w:rFonts w:cs="Times New Roman"/>
      <w:sz w:val="24"/>
      <w:u w:val="single"/>
    </w:rPr>
  </w:style>
  <w:style w:type="character" w:customStyle="1" w:styleId="Intensieveverwijzing1">
    <w:name w:val="Intensieve verwijzing1"/>
    <w:basedOn w:val="Standaardalinea-lettertype"/>
    <w:rsid w:val="00BD7C04"/>
    <w:rPr>
      <w:rFonts w:cs="Times New Roman"/>
      <w:b/>
      <w:sz w:val="24"/>
      <w:u w:val="single"/>
    </w:rPr>
  </w:style>
  <w:style w:type="character" w:customStyle="1" w:styleId="Titelvanboek1">
    <w:name w:val="Titel van boek1"/>
    <w:basedOn w:val="Standaardalinea-lettertype"/>
    <w:rsid w:val="00BD7C04"/>
    <w:rPr>
      <w:rFonts w:ascii="Cambria" w:hAnsi="Cambria" w:cs="Times New Roman"/>
      <w:b/>
      <w:i/>
      <w:sz w:val="24"/>
    </w:rPr>
  </w:style>
  <w:style w:type="paragraph" w:customStyle="1" w:styleId="Kopvaninhoudsopgave1">
    <w:name w:val="Kop van inhoudsopgave1"/>
    <w:basedOn w:val="Kop1"/>
    <w:next w:val="Standaard"/>
    <w:rsid w:val="00BD7C04"/>
    <w:pPr>
      <w:keepLines w:val="0"/>
      <w:pageBreakBefore w:val="0"/>
      <w:spacing w:before="240" w:after="60" w:line="240" w:lineRule="auto"/>
      <w:ind w:left="432" w:hanging="432"/>
      <w:outlineLvl w:val="9"/>
    </w:pPr>
    <w:rPr>
      <w:rFonts w:ascii="Cambria" w:hAnsi="Cambria"/>
      <w:color w:val="DE1C4A"/>
      <w:sz w:val="32"/>
      <w:szCs w:val="32"/>
    </w:rPr>
  </w:style>
  <w:style w:type="paragraph" w:customStyle="1" w:styleId="Standard">
    <w:name w:val="Standard"/>
    <w:next w:val="Standaard"/>
    <w:rsid w:val="00BD7C04"/>
    <w:pPr>
      <w:suppressLineNumbers/>
      <w:autoSpaceDN w:val="0"/>
      <w:spacing w:line="280" w:lineRule="exact"/>
      <w:textAlignment w:val="baseline"/>
    </w:pPr>
    <w:rPr>
      <w:rFonts w:ascii="Arial" w:eastAsia="Times New Roman" w:hAnsi="Arial" w:cs="Tahoma"/>
      <w:kern w:val="3"/>
      <w:szCs w:val="24"/>
    </w:rPr>
  </w:style>
  <w:style w:type="table" w:styleId="Tabelraster8">
    <w:name w:val="Table Grid 8"/>
    <w:basedOn w:val="Standaardtabel"/>
    <w:rsid w:val="00BD7C04"/>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BD7C04"/>
    <w:pPr>
      <w:autoSpaceDE w:val="0"/>
      <w:autoSpaceDN w:val="0"/>
      <w:adjustRightInd w:val="0"/>
    </w:pPr>
    <w:rPr>
      <w:rFonts w:eastAsia="Times New Roman" w:cs="Calibri"/>
      <w:color w:val="000000"/>
      <w:sz w:val="24"/>
      <w:szCs w:val="24"/>
    </w:rPr>
  </w:style>
  <w:style w:type="paragraph" w:customStyle="1" w:styleId="Geenafstand2">
    <w:name w:val="Geen afstand2"/>
    <w:basedOn w:val="Standaard"/>
    <w:rsid w:val="00AC3F70"/>
    <w:pPr>
      <w:spacing w:after="0" w:line="240" w:lineRule="auto"/>
    </w:pPr>
    <w:rPr>
      <w:rFonts w:ascii="Calibri" w:hAnsi="Calibri" w:cs="Calibri"/>
      <w:szCs w:val="32"/>
      <w:lang w:val="en-US"/>
    </w:rPr>
  </w:style>
  <w:style w:type="table" w:customStyle="1" w:styleId="Tabelraster1">
    <w:name w:val="Tabelraster1"/>
    <w:basedOn w:val="Standaardtabel"/>
    <w:next w:val="Tabelraster"/>
    <w:uiPriority w:val="59"/>
    <w:rsid w:val="00CE33F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qFormat="1"/>
    <w:lsdException w:name="annotation reference" w:uiPriority="99"/>
    <w:lsdException w:name="Title" w:qFormat="1"/>
    <w:lsdException w:name="Subtitle" w:qFormat="1"/>
    <w:lsdException w:name="Hyperlink" w:uiPriority="99" w:qFormat="1"/>
    <w:lsdException w:name="Strong" w:uiPriority="22" w:qFormat="1"/>
    <w:lsdException w:name="Emphasis" w:uiPriority="20" w:qFormat="1"/>
    <w:lsdException w:name="Normal (Web)" w:uiPriority="99"/>
    <w:lsdException w:name="No List" w:uiPriority="99"/>
    <w:lsdException w:name="Table Grid" w:uiPriority="59"/>
    <w:lsdException w:name="No Spacing" w:uiPriority="1" w:qFormat="1"/>
    <w:lsdException w:name="Revision" w:uiPriority="99"/>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iPriority="39" w:unhideWhenUsed="1" w:qFormat="1"/>
  </w:latentStyles>
  <w:style w:type="paragraph" w:default="1" w:styleId="Standaard">
    <w:name w:val="Normal"/>
    <w:qFormat/>
    <w:rsid w:val="00C6123F"/>
    <w:pPr>
      <w:spacing w:after="200" w:line="276" w:lineRule="auto"/>
    </w:pPr>
    <w:rPr>
      <w:rFonts w:asciiTheme="minorHAnsi" w:hAnsiTheme="minorHAnsi" w:cstheme="minorHAnsi"/>
      <w:kern w:val="32"/>
      <w:sz w:val="24"/>
      <w:szCs w:val="24"/>
      <w:lang w:eastAsia="en-US"/>
    </w:rPr>
  </w:style>
  <w:style w:type="paragraph" w:styleId="Kop1">
    <w:name w:val="heading 1"/>
    <w:basedOn w:val="Standaard"/>
    <w:next w:val="Standaard"/>
    <w:link w:val="Kop1Char"/>
    <w:uiPriority w:val="9"/>
    <w:qFormat/>
    <w:rsid w:val="002D2620"/>
    <w:pPr>
      <w:keepNext/>
      <w:keepLines/>
      <w:pageBreakBefore/>
      <w:numPr>
        <w:numId w:val="1"/>
      </w:numPr>
      <w:spacing w:before="480" w:after="0"/>
      <w:outlineLvl w:val="0"/>
    </w:pPr>
    <w:rPr>
      <w:rFonts w:ascii="Verdana" w:eastAsia="Times New Roman" w:hAnsi="Verdana"/>
      <w:b/>
      <w:bCs/>
      <w:color w:val="E37222"/>
      <w:sz w:val="40"/>
      <w:szCs w:val="28"/>
    </w:rPr>
  </w:style>
  <w:style w:type="paragraph" w:styleId="Kop2">
    <w:name w:val="heading 2"/>
    <w:basedOn w:val="Standaard"/>
    <w:next w:val="Standaard"/>
    <w:link w:val="Kop2Char"/>
    <w:uiPriority w:val="9"/>
    <w:qFormat/>
    <w:rsid w:val="002D2620"/>
    <w:pPr>
      <w:keepNext/>
      <w:keepLines/>
      <w:numPr>
        <w:ilvl w:val="1"/>
        <w:numId w:val="1"/>
      </w:numPr>
      <w:spacing w:before="280" w:after="140"/>
      <w:outlineLvl w:val="1"/>
    </w:pPr>
    <w:rPr>
      <w:rFonts w:ascii="Verdana" w:eastAsia="Times New Roman" w:hAnsi="Verdana"/>
      <w:b/>
      <w:bCs/>
      <w:color w:val="E37222"/>
      <w:szCs w:val="26"/>
    </w:rPr>
  </w:style>
  <w:style w:type="paragraph" w:styleId="Kop3">
    <w:name w:val="heading 3"/>
    <w:basedOn w:val="Standaard"/>
    <w:next w:val="Standaard"/>
    <w:link w:val="Kop3Char"/>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Standaard"/>
    <w:next w:val="Standaard"/>
    <w:link w:val="Kop4Char"/>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Standaard"/>
    <w:next w:val="Standaard"/>
    <w:link w:val="Kop5Char"/>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Standaard"/>
    <w:next w:val="Standaard"/>
    <w:link w:val="Kop6Char"/>
    <w:uiPriority w:val="9"/>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Standaard"/>
    <w:next w:val="Standaard"/>
    <w:link w:val="Kop7Char"/>
    <w:uiPriority w:val="9"/>
    <w:unhideWhenUsed/>
    <w:qFormat/>
    <w:rsid w:val="007E247D"/>
    <w:pPr>
      <w:spacing w:before="240" w:after="60" w:line="240" w:lineRule="auto"/>
      <w:ind w:left="1296" w:hanging="1296"/>
      <w:outlineLvl w:val="6"/>
    </w:pPr>
    <w:rPr>
      <w:rFonts w:ascii="Calibri" w:eastAsia="Times New Roman" w:hAnsi="Calibri"/>
      <w:lang w:val="en-US" w:bidi="en-US"/>
    </w:rPr>
  </w:style>
  <w:style w:type="paragraph" w:styleId="Kop8">
    <w:name w:val="heading 8"/>
    <w:basedOn w:val="Standaard"/>
    <w:next w:val="Standaard"/>
    <w:link w:val="Kop8Char"/>
    <w:uiPriority w:val="9"/>
    <w:unhideWhenUsed/>
    <w:qFormat/>
    <w:rsid w:val="007E247D"/>
    <w:pPr>
      <w:spacing w:before="240" w:after="60" w:line="240" w:lineRule="auto"/>
      <w:ind w:left="1440" w:hanging="1440"/>
      <w:outlineLvl w:val="7"/>
    </w:pPr>
    <w:rPr>
      <w:rFonts w:ascii="Calibri" w:eastAsia="Times New Roman" w:hAnsi="Calibri"/>
      <w:i/>
      <w:iCs/>
      <w:lang w:val="en-US" w:bidi="en-US"/>
    </w:rPr>
  </w:style>
  <w:style w:type="paragraph" w:styleId="Kop9">
    <w:name w:val="heading 9"/>
    <w:basedOn w:val="Standaard"/>
    <w:next w:val="Standaard"/>
    <w:link w:val="Kop9Char"/>
    <w:uiPriority w:val="9"/>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2620"/>
    <w:rPr>
      <w:rFonts w:ascii="Verdana" w:eastAsia="Times New Roman" w:hAnsi="Verdana" w:cstheme="minorHAnsi"/>
      <w:b/>
      <w:bCs/>
      <w:color w:val="E37222"/>
      <w:kern w:val="32"/>
      <w:sz w:val="40"/>
      <w:szCs w:val="28"/>
      <w:lang w:eastAsia="en-US"/>
    </w:rPr>
  </w:style>
  <w:style w:type="character" w:customStyle="1" w:styleId="Kop2Char">
    <w:name w:val="Kop 2 Char"/>
    <w:basedOn w:val="Standaardalinea-lettertype"/>
    <w:link w:val="Kop2"/>
    <w:uiPriority w:val="9"/>
    <w:rsid w:val="002D2620"/>
    <w:rPr>
      <w:rFonts w:ascii="Verdana" w:eastAsia="Times New Roman" w:hAnsi="Verdana" w:cstheme="minorHAnsi"/>
      <w:b/>
      <w:bCs/>
      <w:color w:val="E37222"/>
      <w:kern w:val="32"/>
      <w:sz w:val="24"/>
      <w:szCs w:val="26"/>
      <w:lang w:eastAsia="en-US"/>
    </w:rPr>
  </w:style>
  <w:style w:type="character" w:customStyle="1" w:styleId="Kop3Char">
    <w:name w:val="Kop 3 Char"/>
    <w:basedOn w:val="Standaardalinea-lettertype"/>
    <w:link w:val="Kop3"/>
    <w:uiPriority w:val="9"/>
    <w:rsid w:val="00516457"/>
    <w:rPr>
      <w:rFonts w:asciiTheme="minorHAnsi" w:eastAsia="Times New Roman" w:hAnsiTheme="minorHAnsi" w:cstheme="minorHAnsi"/>
      <w:b/>
      <w:bCs/>
      <w:color w:val="E37222"/>
      <w:kern w:val="32"/>
      <w:sz w:val="24"/>
      <w:szCs w:val="24"/>
      <w:lang w:eastAsia="en-US"/>
    </w:rPr>
  </w:style>
  <w:style w:type="character" w:customStyle="1" w:styleId="Kop4Char">
    <w:name w:val="Kop 4 Char"/>
    <w:basedOn w:val="Standaardalinea-lettertype"/>
    <w:link w:val="Kop4"/>
    <w:uiPriority w:val="9"/>
    <w:rsid w:val="007E247D"/>
    <w:rPr>
      <w:rFonts w:eastAsia="Times New Roman"/>
      <w:b/>
      <w:bCs/>
      <w:sz w:val="28"/>
      <w:szCs w:val="28"/>
      <w:lang w:val="en-US" w:eastAsia="en-US" w:bidi="en-US"/>
    </w:rPr>
  </w:style>
  <w:style w:type="character" w:customStyle="1" w:styleId="Kop5Char">
    <w:name w:val="Kop 5 Char"/>
    <w:basedOn w:val="Standaardalinea-lettertype"/>
    <w:link w:val="Kop5"/>
    <w:uiPriority w:val="9"/>
    <w:rsid w:val="007E247D"/>
    <w:rPr>
      <w:rFonts w:eastAsia="Times New Roman"/>
      <w:b/>
      <w:bCs/>
      <w:i/>
      <w:iCs/>
      <w:sz w:val="26"/>
      <w:szCs w:val="26"/>
      <w:lang w:val="en-US" w:eastAsia="en-US" w:bidi="en-US"/>
    </w:rPr>
  </w:style>
  <w:style w:type="character" w:customStyle="1" w:styleId="Kop6Char">
    <w:name w:val="Kop 6 Char"/>
    <w:basedOn w:val="Standaardalinea-lettertype"/>
    <w:link w:val="Kop6"/>
    <w:uiPriority w:val="9"/>
    <w:rsid w:val="007E247D"/>
    <w:rPr>
      <w:rFonts w:eastAsia="Times New Roman"/>
      <w:b/>
      <w:bCs/>
      <w:sz w:val="22"/>
      <w:szCs w:val="22"/>
      <w:lang w:val="en-US" w:eastAsia="en-US" w:bidi="en-US"/>
    </w:rPr>
  </w:style>
  <w:style w:type="character" w:customStyle="1" w:styleId="Kop7Char">
    <w:name w:val="Kop 7 Char"/>
    <w:basedOn w:val="Standaardalinea-lettertype"/>
    <w:link w:val="Kop7"/>
    <w:uiPriority w:val="9"/>
    <w:rsid w:val="007E247D"/>
    <w:rPr>
      <w:rFonts w:eastAsia="Times New Roman"/>
      <w:sz w:val="24"/>
      <w:szCs w:val="24"/>
      <w:lang w:val="en-US" w:eastAsia="en-US" w:bidi="en-US"/>
    </w:rPr>
  </w:style>
  <w:style w:type="character" w:customStyle="1" w:styleId="Kop8Char">
    <w:name w:val="Kop 8 Char"/>
    <w:basedOn w:val="Standaardalinea-lettertype"/>
    <w:link w:val="Kop8"/>
    <w:uiPriority w:val="9"/>
    <w:rsid w:val="007E247D"/>
    <w:rPr>
      <w:rFonts w:eastAsia="Times New Roman"/>
      <w:i/>
      <w:iCs/>
      <w:sz w:val="24"/>
      <w:szCs w:val="24"/>
      <w:lang w:val="en-US" w:eastAsia="en-US" w:bidi="en-US"/>
    </w:rPr>
  </w:style>
  <w:style w:type="character" w:customStyle="1" w:styleId="Kop9Char">
    <w:name w:val="Kop 9 Char"/>
    <w:basedOn w:val="Standaardalinea-lettertype"/>
    <w:link w:val="Kop9"/>
    <w:uiPriority w:val="9"/>
    <w:rsid w:val="007E247D"/>
    <w:rPr>
      <w:rFonts w:ascii="Cambria" w:eastAsia="Times New Roman" w:hAnsi="Cambria"/>
      <w:sz w:val="22"/>
      <w:szCs w:val="22"/>
      <w:lang w:val="en-US" w:eastAsia="en-US" w:bidi="en-US"/>
    </w:rPr>
  </w:style>
  <w:style w:type="paragraph" w:styleId="Koptekst">
    <w:name w:val="header"/>
    <w:basedOn w:val="Standaard"/>
    <w:link w:val="KoptekstChar"/>
    <w:unhideWhenUsed/>
    <w:rsid w:val="00083097"/>
    <w:pPr>
      <w:tabs>
        <w:tab w:val="center" w:pos="4536"/>
        <w:tab w:val="right" w:pos="9072"/>
      </w:tabs>
      <w:spacing w:after="0" w:line="240" w:lineRule="auto"/>
    </w:pPr>
  </w:style>
  <w:style w:type="character" w:customStyle="1" w:styleId="KoptekstChar">
    <w:name w:val="Koptekst Char"/>
    <w:basedOn w:val="Standaardalinea-lettertype"/>
    <w:link w:val="Koptekst"/>
    <w:rsid w:val="00083097"/>
    <w:rPr>
      <w:rFonts w:ascii="Verdana" w:hAnsi="Verdana"/>
      <w:sz w:val="20"/>
    </w:rPr>
  </w:style>
  <w:style w:type="paragraph" w:styleId="Voettekst">
    <w:name w:val="footer"/>
    <w:basedOn w:val="Standaard"/>
    <w:link w:val="VoettekstChar"/>
    <w:unhideWhenUsed/>
    <w:rsid w:val="00083097"/>
    <w:pPr>
      <w:tabs>
        <w:tab w:val="center" w:pos="4536"/>
        <w:tab w:val="right" w:pos="9072"/>
      </w:tabs>
      <w:spacing w:after="0" w:line="240" w:lineRule="auto"/>
    </w:pPr>
  </w:style>
  <w:style w:type="character" w:customStyle="1" w:styleId="VoettekstChar">
    <w:name w:val="Voettekst Char"/>
    <w:basedOn w:val="Standaardalinea-lettertype"/>
    <w:link w:val="Voettekst"/>
    <w:rsid w:val="00083097"/>
    <w:rPr>
      <w:rFonts w:ascii="Verdana" w:hAnsi="Verdana"/>
      <w:sz w:val="20"/>
    </w:rPr>
  </w:style>
  <w:style w:type="paragraph" w:styleId="Ballontekst">
    <w:name w:val="Balloon Text"/>
    <w:basedOn w:val="Standaard"/>
    <w:link w:val="BallontekstChar"/>
    <w:semiHidden/>
    <w:unhideWhenUsed/>
    <w:rsid w:val="000830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083097"/>
    <w:rPr>
      <w:rFonts w:ascii="Tahoma" w:hAnsi="Tahoma" w:cs="Tahoma"/>
      <w:sz w:val="16"/>
      <w:szCs w:val="16"/>
    </w:rPr>
  </w:style>
  <w:style w:type="paragraph" w:styleId="Titel">
    <w:name w:val="Title"/>
    <w:basedOn w:val="Standaard"/>
    <w:next w:val="Standaard"/>
    <w:link w:val="TitelChar"/>
    <w:qFormat/>
    <w:rsid w:val="004433B5"/>
    <w:pPr>
      <w:spacing w:after="0" w:line="240" w:lineRule="auto"/>
      <w:contextualSpacing/>
    </w:pPr>
    <w:rPr>
      <w:rFonts w:eastAsia="Times New Roman"/>
      <w:b/>
      <w:i/>
      <w:color w:val="E37222"/>
      <w:spacing w:val="5"/>
      <w:kern w:val="28"/>
      <w:sz w:val="48"/>
      <w:szCs w:val="52"/>
    </w:rPr>
  </w:style>
  <w:style w:type="character" w:customStyle="1" w:styleId="TitelChar">
    <w:name w:val="Titel Char"/>
    <w:basedOn w:val="Standaardalinea-lettertype"/>
    <w:link w:val="Titel"/>
    <w:rsid w:val="004433B5"/>
    <w:rPr>
      <w:rFonts w:ascii="Verdana" w:eastAsia="Times New Roman" w:hAnsi="Verdana" w:cs="Times New Roman"/>
      <w:b/>
      <w:i/>
      <w:color w:val="E37222"/>
      <w:spacing w:val="5"/>
      <w:kern w:val="28"/>
      <w:sz w:val="48"/>
      <w:szCs w:val="52"/>
    </w:rPr>
  </w:style>
  <w:style w:type="paragraph" w:styleId="Ondertitel">
    <w:name w:val="Subtitle"/>
    <w:basedOn w:val="Standaard"/>
    <w:next w:val="Standaard"/>
    <w:link w:val="OndertitelChar"/>
    <w:qFormat/>
    <w:rsid w:val="004433B5"/>
    <w:pPr>
      <w:numPr>
        <w:ilvl w:val="1"/>
      </w:numPr>
      <w:spacing w:line="240" w:lineRule="auto"/>
    </w:pPr>
    <w:rPr>
      <w:rFonts w:eastAsia="Times New Roman"/>
      <w:b/>
      <w:iCs/>
      <w:color w:val="E37222"/>
      <w:spacing w:val="15"/>
      <w:sz w:val="40"/>
    </w:rPr>
  </w:style>
  <w:style w:type="character" w:customStyle="1" w:styleId="OndertitelChar">
    <w:name w:val="Ondertitel Char"/>
    <w:basedOn w:val="Standaardalinea-lettertype"/>
    <w:link w:val="Ondertitel"/>
    <w:rsid w:val="004433B5"/>
    <w:rPr>
      <w:rFonts w:ascii="Verdana" w:eastAsia="Times New Roman" w:hAnsi="Verdana" w:cs="Times New Roman"/>
      <w:b/>
      <w:iCs/>
      <w:color w:val="E37222"/>
      <w:spacing w:val="15"/>
      <w:sz w:val="40"/>
      <w:szCs w:val="24"/>
    </w:rPr>
  </w:style>
  <w:style w:type="paragraph" w:customStyle="1" w:styleId="Tussenkop">
    <w:name w:val="Tussenkop"/>
    <w:basedOn w:val="Standaard"/>
    <w:next w:val="Standaard"/>
    <w:link w:val="TussenkopChar"/>
    <w:autoRedefine/>
    <w:qFormat/>
    <w:rsid w:val="00CC7DB7"/>
    <w:pPr>
      <w:spacing w:before="200" w:after="0"/>
    </w:pPr>
    <w:rPr>
      <w:b/>
      <w:color w:val="E37222"/>
      <w:szCs w:val="18"/>
    </w:rPr>
  </w:style>
  <w:style w:type="character" w:customStyle="1" w:styleId="TussenkopChar">
    <w:name w:val="Tussenkop Char"/>
    <w:basedOn w:val="Standaardalinea-lettertype"/>
    <w:link w:val="Tussenkop"/>
    <w:rsid w:val="00CC7DB7"/>
    <w:rPr>
      <w:rFonts w:ascii="Verdana" w:hAnsi="Verdana"/>
      <w:b/>
      <w:color w:val="E37222"/>
      <w:sz w:val="18"/>
      <w:szCs w:val="18"/>
      <w:lang w:eastAsia="en-US"/>
    </w:rPr>
  </w:style>
  <w:style w:type="paragraph" w:customStyle="1" w:styleId="Hoofdstuktitelzondernummering">
    <w:name w:val="Hoofdstuktitel zonder nummering"/>
    <w:basedOn w:val="Standaard"/>
    <w:next w:val="Standaard"/>
    <w:link w:val="HoofdstuktitelzondernummeringChar"/>
    <w:autoRedefine/>
    <w:qFormat/>
    <w:rsid w:val="00197577"/>
    <w:pPr>
      <w:pageBreakBefore/>
      <w:outlineLvl w:val="0"/>
    </w:pPr>
    <w:rPr>
      <w:b/>
      <w:i/>
      <w:color w:val="E37222"/>
      <w:sz w:val="40"/>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1">
    <w:name w:val="toc 1"/>
    <w:basedOn w:val="Standaard"/>
    <w:next w:val="Standaard"/>
    <w:autoRedefine/>
    <w:uiPriority w:val="39"/>
    <w:unhideWhenUsed/>
    <w:rsid w:val="0002235F"/>
    <w:pPr>
      <w:tabs>
        <w:tab w:val="right" w:leader="dot" w:pos="9062"/>
      </w:tabs>
      <w:spacing w:after="100"/>
    </w:pPr>
    <w:rPr>
      <w:b/>
      <w:color w:val="E37222"/>
      <w:sz w:val="22"/>
    </w:rPr>
  </w:style>
  <w:style w:type="paragraph" w:styleId="Inhopg2">
    <w:name w:val="toc 2"/>
    <w:basedOn w:val="Standaard"/>
    <w:next w:val="Standaard"/>
    <w:autoRedefine/>
    <w:uiPriority w:val="39"/>
    <w:unhideWhenUsed/>
    <w:rsid w:val="00022AA5"/>
    <w:pPr>
      <w:tabs>
        <w:tab w:val="left" w:pos="1320"/>
        <w:tab w:val="right" w:leader="dot" w:pos="9062"/>
      </w:tabs>
      <w:spacing w:after="100"/>
      <w:ind w:left="567"/>
    </w:pPr>
    <w:rPr>
      <w:b/>
      <w:noProof/>
      <w:color w:val="E37222"/>
      <w:sz w:val="18"/>
    </w:rPr>
  </w:style>
  <w:style w:type="paragraph" w:styleId="Inhopg3">
    <w:name w:val="toc 3"/>
    <w:basedOn w:val="Standaard"/>
    <w:next w:val="Standaard"/>
    <w:autoRedefine/>
    <w:uiPriority w:val="39"/>
    <w:unhideWhenUsed/>
    <w:rsid w:val="0002235F"/>
    <w:pPr>
      <w:spacing w:after="100"/>
    </w:pPr>
    <w:rPr>
      <w:b/>
      <w:color w:val="E372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Standaard"/>
    <w:next w:val="Standaard"/>
    <w:qFormat/>
    <w:rsid w:val="00731278"/>
    <w:pPr>
      <w:spacing w:line="240" w:lineRule="auto"/>
    </w:pPr>
    <w:rPr>
      <w:bCs/>
      <w:color w:val="E37222"/>
      <w:szCs w:val="18"/>
    </w:rPr>
  </w:style>
  <w:style w:type="paragraph" w:customStyle="1" w:styleId="Kleurrijkelijst-accent11">
    <w:name w:val="Kleurrijke lijst - accent 11"/>
    <w:basedOn w:val="Standaard"/>
    <w:uiPriority w:val="34"/>
    <w:rsid w:val="00687989"/>
    <w:pPr>
      <w:ind w:left="720"/>
      <w:contextualSpacing/>
    </w:p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Standaard"/>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Standaard"/>
    <w:uiPriority w:val="34"/>
    <w:qFormat/>
    <w:rsid w:val="007E247D"/>
    <w:pPr>
      <w:spacing w:after="0" w:line="240" w:lineRule="auto"/>
      <w:ind w:left="720"/>
      <w:contextualSpacing/>
    </w:pPr>
    <w:rPr>
      <w:rFonts w:ascii="Calibri" w:eastAsia="Times New Roman" w:hAnsi="Calibri"/>
      <w:lang w:val="en-US" w:bidi="en-US"/>
    </w:rPr>
  </w:style>
  <w:style w:type="paragraph" w:styleId="Citaat">
    <w:name w:val="Quote"/>
    <w:basedOn w:val="Standaard"/>
    <w:next w:val="Standaard"/>
    <w:link w:val="CitaatChar"/>
    <w:uiPriority w:val="29"/>
    <w:qFormat/>
    <w:rsid w:val="007E247D"/>
    <w:pPr>
      <w:spacing w:after="0" w:line="240" w:lineRule="auto"/>
    </w:pPr>
    <w:rPr>
      <w:rFonts w:ascii="Calibri" w:eastAsia="Times New Roman" w:hAnsi="Calibri"/>
      <w:i/>
      <w:lang w:val="en-US"/>
    </w:rPr>
  </w:style>
  <w:style w:type="character" w:customStyle="1" w:styleId="CitaatChar">
    <w:name w:val="Citaat Char"/>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Standaard"/>
    <w:next w:val="Standaard"/>
    <w:link w:val="DuidelijkcitaatChar"/>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Char">
    <w:name w:val="Duidelijk citaat Char"/>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Standaard"/>
    <w:uiPriority w:val="39"/>
    <w:semiHidden/>
    <w:unhideWhenUsed/>
    <w:qFormat/>
    <w:rsid w:val="007E247D"/>
    <w:pPr>
      <w:keepLines w:val="0"/>
      <w:pageBreakBefore w:val="0"/>
      <w:spacing w:before="240" w:after="60" w:line="240" w:lineRule="auto"/>
      <w:ind w:left="574" w:hanging="432"/>
      <w:outlineLvl w:val="9"/>
    </w:pPr>
    <w:rPr>
      <w:rFonts w:ascii="Cambria" w:hAnsi="Cambria"/>
      <w:color w:val="auto"/>
      <w:sz w:val="32"/>
      <w:szCs w:val="32"/>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Standaard"/>
    <w:uiPriority w:val="99"/>
    <w:unhideWhenUsed/>
    <w:rsid w:val="007E247D"/>
    <w:pPr>
      <w:spacing w:before="100" w:beforeAutospacing="1" w:after="100" w:afterAutospacing="1" w:line="240" w:lineRule="auto"/>
    </w:pPr>
    <w:rPr>
      <w:rFonts w:ascii="Times New Roman" w:eastAsia="Times New Roman" w:hAnsi="Times New Roman"/>
      <w:lang w:eastAsia="nl-NL"/>
    </w:rPr>
  </w:style>
  <w:style w:type="paragraph" w:styleId="Tekstzonderopmaak">
    <w:name w:val="Plain Text"/>
    <w:basedOn w:val="Standaard"/>
    <w:link w:val="TekstzonderopmaakChar"/>
    <w:rsid w:val="007E247D"/>
    <w:pPr>
      <w:spacing w:after="0" w:line="220" w:lineRule="atLeast"/>
    </w:pPr>
    <w:rPr>
      <w:rFonts w:ascii="Courier New" w:eastAsia="Times New Roman" w:hAnsi="Courier New" w:cs="Courier New"/>
      <w:sz w:val="20"/>
      <w:szCs w:val="20"/>
      <w:lang w:eastAsia="ar-SA"/>
    </w:rPr>
  </w:style>
  <w:style w:type="character" w:customStyle="1" w:styleId="TekstzonderopmaakChar">
    <w:name w:val="Tekst zonder opmaak Char"/>
    <w:basedOn w:val="Standaardalinea-lettertype"/>
    <w:link w:val="Tekstzonderopmaak"/>
    <w:rsid w:val="007E247D"/>
    <w:rPr>
      <w:rFonts w:ascii="Courier New" w:eastAsia="Times New Roman" w:hAnsi="Courier New" w:cs="Courier New"/>
      <w:lang w:eastAsia="ar-SA"/>
    </w:rPr>
  </w:style>
  <w:style w:type="paragraph" w:styleId="Inhopg4">
    <w:name w:val="toc 4"/>
    <w:basedOn w:val="Standaard"/>
    <w:next w:val="Standaard"/>
    <w:autoRedefine/>
    <w:unhideWhenUsed/>
    <w:rsid w:val="007E247D"/>
    <w:pPr>
      <w:spacing w:after="0" w:line="240" w:lineRule="auto"/>
      <w:ind w:left="720"/>
    </w:pPr>
    <w:rPr>
      <w:rFonts w:ascii="Calibri" w:eastAsia="Times New Roman" w:hAnsi="Calibri"/>
      <w:lang w:val="en-US" w:bidi="en-US"/>
    </w:rPr>
  </w:style>
  <w:style w:type="paragraph" w:styleId="Lijstopsomteken">
    <w:name w:val="List Bullet"/>
    <w:basedOn w:val="Standaard"/>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Standaard"/>
    <w:next w:val="Standaard"/>
    <w:rsid w:val="007E247D"/>
    <w:pPr>
      <w:suppressAutoHyphens/>
      <w:spacing w:after="0" w:line="480" w:lineRule="atLeast"/>
      <w:jc w:val="both"/>
    </w:pPr>
    <w:rPr>
      <w:rFonts w:eastAsia="Times New Roman" w:cs="Calibri"/>
      <w:sz w:val="28"/>
      <w:lang w:eastAsia="ar-SA"/>
    </w:rPr>
  </w:style>
  <w:style w:type="paragraph" w:customStyle="1" w:styleId="RapportOndertitel">
    <w:name w:val="RapportOndertitel"/>
    <w:basedOn w:val="Standaard"/>
    <w:next w:val="Standaard"/>
    <w:rsid w:val="007E247D"/>
    <w:pPr>
      <w:suppressAutoHyphens/>
      <w:spacing w:after="0" w:line="240" w:lineRule="atLeast"/>
      <w:jc w:val="both"/>
    </w:pPr>
    <w:rPr>
      <w:rFonts w:eastAsia="Times New Roman" w:cs="Calibri"/>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Standaard"/>
    <w:link w:val="TekstopmerkingChar"/>
    <w:unhideWhenUsed/>
    <w:rsid w:val="007E247D"/>
    <w:pPr>
      <w:spacing w:after="0" w:line="240" w:lineRule="auto"/>
    </w:pPr>
    <w:rPr>
      <w:rFonts w:ascii="Calibri" w:eastAsia="Times New Roman" w:hAnsi="Calibri"/>
      <w:sz w:val="20"/>
      <w:szCs w:val="20"/>
      <w:lang w:val="en-US" w:bidi="en-US"/>
    </w:rPr>
  </w:style>
  <w:style w:type="character" w:customStyle="1" w:styleId="TekstopmerkingChar">
    <w:name w:val="Tekst opmerking Char"/>
    <w:basedOn w:val="Standaardalinea-lettertype"/>
    <w:link w:val="Tekstopmerking"/>
    <w:rsid w:val="007E247D"/>
    <w:rPr>
      <w:rFonts w:eastAsia="Times New Roman"/>
      <w:lang w:val="en-US" w:eastAsia="en-US" w:bidi="en-US"/>
    </w:rPr>
  </w:style>
  <w:style w:type="paragraph" w:styleId="Inhopg5">
    <w:name w:val="toc 5"/>
    <w:basedOn w:val="Standaard"/>
    <w:next w:val="Standaard"/>
    <w:autoRedefine/>
    <w:unhideWhenUsed/>
    <w:rsid w:val="007E247D"/>
    <w:pPr>
      <w:spacing w:after="0" w:line="240" w:lineRule="auto"/>
      <w:ind w:left="960"/>
    </w:pPr>
    <w:rPr>
      <w:rFonts w:ascii="Calibri" w:eastAsia="Times New Roman" w:hAnsi="Calibri"/>
      <w:lang w:val="en-US" w:bidi="en-US"/>
    </w:rPr>
  </w:style>
  <w:style w:type="paragraph" w:styleId="Onderwerpvanopmerking">
    <w:name w:val="annotation subject"/>
    <w:basedOn w:val="Tekstopmerking"/>
    <w:next w:val="Tekstopmerking"/>
    <w:link w:val="OnderwerpvanopmerkingChar"/>
    <w:unhideWhenUsed/>
    <w:rsid w:val="007E247D"/>
    <w:rPr>
      <w:b/>
      <w:bCs/>
    </w:rPr>
  </w:style>
  <w:style w:type="character" w:customStyle="1" w:styleId="OnderwerpvanopmerkingChar">
    <w:name w:val="Onderwerp van opmerking Char"/>
    <w:basedOn w:val="TekstopmerkingChar"/>
    <w:link w:val="Onderwerpvanopmerking"/>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Standaard"/>
    <w:next w:val="Standaard"/>
    <w:autoRedefine/>
    <w:unhideWhenUsed/>
    <w:rsid w:val="007E247D"/>
    <w:pPr>
      <w:spacing w:after="100"/>
      <w:ind w:left="1100"/>
    </w:pPr>
    <w:rPr>
      <w:rFonts w:ascii="Calibri" w:eastAsia="Times New Roman" w:hAnsi="Calibri"/>
      <w:sz w:val="22"/>
      <w:lang w:eastAsia="nl-NL"/>
    </w:rPr>
  </w:style>
  <w:style w:type="paragraph" w:styleId="Inhopg7">
    <w:name w:val="toc 7"/>
    <w:basedOn w:val="Standaard"/>
    <w:next w:val="Standaard"/>
    <w:autoRedefine/>
    <w:unhideWhenUsed/>
    <w:rsid w:val="007E247D"/>
    <w:pPr>
      <w:spacing w:after="100"/>
      <w:ind w:left="1320"/>
    </w:pPr>
    <w:rPr>
      <w:rFonts w:ascii="Calibri" w:eastAsia="Times New Roman" w:hAnsi="Calibri"/>
      <w:sz w:val="22"/>
      <w:lang w:eastAsia="nl-NL"/>
    </w:rPr>
  </w:style>
  <w:style w:type="paragraph" w:styleId="Inhopg8">
    <w:name w:val="toc 8"/>
    <w:basedOn w:val="Standaard"/>
    <w:next w:val="Standaard"/>
    <w:autoRedefine/>
    <w:unhideWhenUsed/>
    <w:rsid w:val="007E247D"/>
    <w:pPr>
      <w:spacing w:after="100"/>
      <w:ind w:left="1540"/>
    </w:pPr>
    <w:rPr>
      <w:rFonts w:ascii="Calibri" w:eastAsia="Times New Roman" w:hAnsi="Calibri"/>
      <w:sz w:val="22"/>
      <w:lang w:eastAsia="nl-NL"/>
    </w:rPr>
  </w:style>
  <w:style w:type="paragraph" w:styleId="Inhopg9">
    <w:name w:val="toc 9"/>
    <w:basedOn w:val="Standaard"/>
    <w:next w:val="Standaard"/>
    <w:autoRedefine/>
    <w:unhideWhenUsed/>
    <w:rsid w:val="007E247D"/>
    <w:pPr>
      <w:spacing w:after="100"/>
      <w:ind w:left="1760"/>
    </w:pPr>
    <w:rPr>
      <w:rFonts w:ascii="Calibri" w:eastAsia="Times New Roman" w:hAnsi="Calibri"/>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Standaard"/>
    <w:rsid w:val="007E247D"/>
    <w:pPr>
      <w:suppressAutoHyphens/>
      <w:spacing w:after="0" w:line="240" w:lineRule="auto"/>
      <w:ind w:left="720"/>
    </w:pPr>
    <w:rPr>
      <w:rFonts w:ascii="Calibri" w:eastAsia="Times New Roman" w:hAnsi="Calibri" w:cs="Calibri"/>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Geenafstand1">
    <w:name w:val="Geen afstand1"/>
    <w:basedOn w:val="Standaard"/>
    <w:rsid w:val="00BD7C04"/>
    <w:pPr>
      <w:spacing w:after="0" w:line="240" w:lineRule="auto"/>
    </w:pPr>
    <w:rPr>
      <w:rFonts w:ascii="Calibri" w:eastAsia="Times New Roman" w:hAnsi="Calibri"/>
      <w:szCs w:val="32"/>
      <w:lang w:val="en-US"/>
    </w:rPr>
  </w:style>
  <w:style w:type="paragraph" w:customStyle="1" w:styleId="Citaat1">
    <w:name w:val="Citaat1"/>
    <w:basedOn w:val="Standaard"/>
    <w:next w:val="Standaard"/>
    <w:link w:val="QuoteChar"/>
    <w:rsid w:val="00BD7C04"/>
    <w:pPr>
      <w:spacing w:after="0" w:line="240" w:lineRule="auto"/>
    </w:pPr>
    <w:rPr>
      <w:rFonts w:ascii="Calibri" w:eastAsia="Times New Roman" w:hAnsi="Calibri"/>
      <w:i/>
      <w:lang w:eastAsia="nl-NL"/>
    </w:rPr>
  </w:style>
  <w:style w:type="character" w:customStyle="1" w:styleId="QuoteChar">
    <w:name w:val="Quote Char"/>
    <w:basedOn w:val="Standaardalinea-lettertype"/>
    <w:link w:val="Citaat1"/>
    <w:locked/>
    <w:rsid w:val="00BD7C04"/>
    <w:rPr>
      <w:rFonts w:eastAsia="Times New Roman"/>
      <w:i/>
      <w:sz w:val="24"/>
      <w:szCs w:val="24"/>
    </w:rPr>
  </w:style>
  <w:style w:type="paragraph" w:customStyle="1" w:styleId="Duidelijkcitaat1">
    <w:name w:val="Duidelijk citaat1"/>
    <w:basedOn w:val="Standaard"/>
    <w:next w:val="Standaard"/>
    <w:link w:val="IntenseQuoteChar"/>
    <w:rsid w:val="00BD7C04"/>
    <w:pPr>
      <w:spacing w:after="0" w:line="240" w:lineRule="auto"/>
      <w:ind w:left="720" w:right="720"/>
    </w:pPr>
    <w:rPr>
      <w:rFonts w:ascii="Calibri" w:eastAsia="Times New Roman" w:hAnsi="Calibri"/>
      <w:b/>
      <w:i/>
      <w:szCs w:val="20"/>
      <w:lang w:eastAsia="nl-NL"/>
    </w:rPr>
  </w:style>
  <w:style w:type="character" w:customStyle="1" w:styleId="IntenseQuoteChar">
    <w:name w:val="Intense Quote Char"/>
    <w:basedOn w:val="Standaardalinea-lettertype"/>
    <w:link w:val="Duidelijkcitaat1"/>
    <w:locked/>
    <w:rsid w:val="00BD7C04"/>
    <w:rPr>
      <w:rFonts w:eastAsia="Times New Roman"/>
      <w:b/>
      <w:i/>
      <w:sz w:val="24"/>
    </w:rPr>
  </w:style>
  <w:style w:type="character" w:customStyle="1" w:styleId="Subtielebenadrukking1">
    <w:name w:val="Subtiele benadrukking1"/>
    <w:basedOn w:val="Standaardalinea-lettertype"/>
    <w:rsid w:val="00BD7C04"/>
    <w:rPr>
      <w:rFonts w:cs="Times New Roman"/>
      <w:i/>
      <w:color w:val="5A5A5A"/>
    </w:rPr>
  </w:style>
  <w:style w:type="character" w:customStyle="1" w:styleId="Intensievebenadrukking1">
    <w:name w:val="Intensieve benadrukking1"/>
    <w:basedOn w:val="Standaardalinea-lettertype"/>
    <w:rsid w:val="00BD7C04"/>
    <w:rPr>
      <w:rFonts w:cs="Times New Roman"/>
      <w:b/>
      <w:i/>
      <w:sz w:val="24"/>
      <w:u w:val="single"/>
    </w:rPr>
  </w:style>
  <w:style w:type="character" w:customStyle="1" w:styleId="Subtieleverwijzing1">
    <w:name w:val="Subtiele verwijzing1"/>
    <w:basedOn w:val="Standaardalinea-lettertype"/>
    <w:rsid w:val="00BD7C04"/>
    <w:rPr>
      <w:rFonts w:cs="Times New Roman"/>
      <w:sz w:val="24"/>
      <w:u w:val="single"/>
    </w:rPr>
  </w:style>
  <w:style w:type="character" w:customStyle="1" w:styleId="Intensieveverwijzing1">
    <w:name w:val="Intensieve verwijzing1"/>
    <w:basedOn w:val="Standaardalinea-lettertype"/>
    <w:rsid w:val="00BD7C04"/>
    <w:rPr>
      <w:rFonts w:cs="Times New Roman"/>
      <w:b/>
      <w:sz w:val="24"/>
      <w:u w:val="single"/>
    </w:rPr>
  </w:style>
  <w:style w:type="character" w:customStyle="1" w:styleId="Titelvanboek1">
    <w:name w:val="Titel van boek1"/>
    <w:basedOn w:val="Standaardalinea-lettertype"/>
    <w:rsid w:val="00BD7C04"/>
    <w:rPr>
      <w:rFonts w:ascii="Cambria" w:hAnsi="Cambria" w:cs="Times New Roman"/>
      <w:b/>
      <w:i/>
      <w:sz w:val="24"/>
    </w:rPr>
  </w:style>
  <w:style w:type="paragraph" w:customStyle="1" w:styleId="Kopvaninhoudsopgave1">
    <w:name w:val="Kop van inhoudsopgave1"/>
    <w:basedOn w:val="Kop1"/>
    <w:next w:val="Standaard"/>
    <w:rsid w:val="00BD7C04"/>
    <w:pPr>
      <w:keepLines w:val="0"/>
      <w:pageBreakBefore w:val="0"/>
      <w:spacing w:before="240" w:after="60" w:line="240" w:lineRule="auto"/>
      <w:ind w:left="432" w:hanging="432"/>
      <w:outlineLvl w:val="9"/>
    </w:pPr>
    <w:rPr>
      <w:rFonts w:ascii="Cambria" w:hAnsi="Cambria"/>
      <w:color w:val="DE1C4A"/>
      <w:sz w:val="32"/>
      <w:szCs w:val="32"/>
    </w:rPr>
  </w:style>
  <w:style w:type="paragraph" w:customStyle="1" w:styleId="Standard">
    <w:name w:val="Standard"/>
    <w:next w:val="Standaard"/>
    <w:rsid w:val="00BD7C04"/>
    <w:pPr>
      <w:suppressLineNumbers/>
      <w:autoSpaceDN w:val="0"/>
      <w:spacing w:line="280" w:lineRule="exact"/>
      <w:textAlignment w:val="baseline"/>
    </w:pPr>
    <w:rPr>
      <w:rFonts w:ascii="Arial" w:eastAsia="Times New Roman" w:hAnsi="Arial" w:cs="Tahoma"/>
      <w:kern w:val="3"/>
      <w:szCs w:val="24"/>
    </w:rPr>
  </w:style>
  <w:style w:type="table" w:styleId="Tabelraster8">
    <w:name w:val="Table Grid 8"/>
    <w:basedOn w:val="Standaardtabel"/>
    <w:rsid w:val="00BD7C04"/>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BD7C04"/>
    <w:pPr>
      <w:autoSpaceDE w:val="0"/>
      <w:autoSpaceDN w:val="0"/>
      <w:adjustRightInd w:val="0"/>
    </w:pPr>
    <w:rPr>
      <w:rFonts w:eastAsia="Times New Roman" w:cs="Calibri"/>
      <w:color w:val="000000"/>
      <w:sz w:val="24"/>
      <w:szCs w:val="24"/>
    </w:rPr>
  </w:style>
  <w:style w:type="paragraph" w:customStyle="1" w:styleId="Geenafstand2">
    <w:name w:val="Geen afstand2"/>
    <w:basedOn w:val="Standaard"/>
    <w:rsid w:val="00AC3F70"/>
    <w:pPr>
      <w:spacing w:after="0" w:line="240" w:lineRule="auto"/>
    </w:pPr>
    <w:rPr>
      <w:rFonts w:ascii="Calibri" w:hAnsi="Calibri" w:cs="Calibri"/>
      <w:szCs w:val="32"/>
      <w:lang w:val="en-US"/>
    </w:rPr>
  </w:style>
  <w:style w:type="table" w:customStyle="1" w:styleId="Tabelraster1">
    <w:name w:val="Tabelraster1"/>
    <w:basedOn w:val="Standaardtabel"/>
    <w:next w:val="Tabelraster"/>
    <w:uiPriority w:val="59"/>
    <w:rsid w:val="00CE33F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49327">
      <w:bodyDiv w:val="1"/>
      <w:marLeft w:val="0"/>
      <w:marRight w:val="0"/>
      <w:marTop w:val="0"/>
      <w:marBottom w:val="0"/>
      <w:divBdr>
        <w:top w:val="none" w:sz="0" w:space="0" w:color="auto"/>
        <w:left w:val="none" w:sz="0" w:space="0" w:color="auto"/>
        <w:bottom w:val="none" w:sz="0" w:space="0" w:color="auto"/>
        <w:right w:val="none" w:sz="0" w:space="0" w:color="auto"/>
      </w:divBdr>
    </w:div>
    <w:div w:id="673651778">
      <w:bodyDiv w:val="1"/>
      <w:marLeft w:val="0"/>
      <w:marRight w:val="0"/>
      <w:marTop w:val="0"/>
      <w:marBottom w:val="0"/>
      <w:divBdr>
        <w:top w:val="none" w:sz="0" w:space="0" w:color="auto"/>
        <w:left w:val="none" w:sz="0" w:space="0" w:color="auto"/>
        <w:bottom w:val="none" w:sz="0" w:space="0" w:color="auto"/>
        <w:right w:val="none" w:sz="0" w:space="0" w:color="auto"/>
      </w:divBdr>
    </w:div>
    <w:div w:id="770979896">
      <w:bodyDiv w:val="1"/>
      <w:marLeft w:val="0"/>
      <w:marRight w:val="0"/>
      <w:marTop w:val="0"/>
      <w:marBottom w:val="0"/>
      <w:divBdr>
        <w:top w:val="none" w:sz="0" w:space="0" w:color="auto"/>
        <w:left w:val="none" w:sz="0" w:space="0" w:color="auto"/>
        <w:bottom w:val="none" w:sz="0" w:space="0" w:color="auto"/>
        <w:right w:val="none" w:sz="0" w:space="0" w:color="auto"/>
      </w:divBdr>
    </w:div>
    <w:div w:id="1164396332">
      <w:bodyDiv w:val="1"/>
      <w:marLeft w:val="0"/>
      <w:marRight w:val="0"/>
      <w:marTop w:val="0"/>
      <w:marBottom w:val="0"/>
      <w:divBdr>
        <w:top w:val="none" w:sz="0" w:space="0" w:color="auto"/>
        <w:left w:val="none" w:sz="0" w:space="0" w:color="auto"/>
        <w:bottom w:val="none" w:sz="0" w:space="0" w:color="auto"/>
        <w:right w:val="none" w:sz="0" w:space="0" w:color="auto"/>
      </w:divBdr>
    </w:div>
    <w:div w:id="1367102573">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uftestplatform.nl/" TargetMode="External"/><Relationship Id="rId18" Type="http://schemas.openxmlformats.org/officeDocument/2006/relationships/hyperlink" Target="http://www.kinggemeenten.nl/gemma/gegevens-en-berichten-%28stuf%29/documenten/stuf/5_stuf_sectormodellen/stuf-bg0310-%28in-gebruik%29"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new.kinggemeenten.nl/convenant" TargetMode="External"/><Relationship Id="rId17" Type="http://schemas.openxmlformats.org/officeDocument/2006/relationships/hyperlink" Target="http://www.kinggemeenten.nl/gemma/gegevens-en-berichten-%28stuf%29/documenten/stuf/9_stuf_koppelingen/bag-woz"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stuftestplatform.nl/" TargetMode="External"/><Relationship Id="rId20" Type="http://schemas.openxmlformats.org/officeDocument/2006/relationships/hyperlink" Target="http://www.stuftestplatform.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kinggemeenten.nl/convena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inggemeenten.nl/media/442143/berichtcatalogus%20bg0310-bag%20versie%201.0.pdf"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kadaster.nl/BAG/docs/processenhandboek.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kinggemeenten.nl/gemma/gegevens-en-berichten-%28stuf%29/documenten/stuf/5_stuf_sectormodellen/stuf-bg0310-%28in-gebruik%29"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este_H\Bureaublad\Nieuwe%20huisstijl%20Operatie%20NUP\3094.1114_Projectplan_NUP.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A8A78-9EF0-4922-8533-F4CCDF556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3094.1114_Projectplan_NUP.dot</Template>
  <TotalTime>274</TotalTime>
  <Pages>9</Pages>
  <Words>2025</Words>
  <Characters>11138</Characters>
  <Application>Microsoft Office Word</Application>
  <DocSecurity>0</DocSecurity>
  <Lines>92</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Vereniging Nederlandse Gemeenten</Company>
  <LinksUpToDate>false</LinksUpToDate>
  <CharactersWithSpaces>13137</CharactersWithSpaces>
  <SharedDoc>false</SharedDoc>
  <HLinks>
    <vt:vector size="36" baseType="variant">
      <vt:variant>
        <vt:i4>3473431</vt:i4>
      </vt:variant>
      <vt:variant>
        <vt:i4>33</vt:i4>
      </vt:variant>
      <vt:variant>
        <vt:i4>0</vt:i4>
      </vt:variant>
      <vt:variant>
        <vt:i4>5</vt:i4>
      </vt:variant>
      <vt:variant>
        <vt:lpwstr>http://www.kinggemeenten.nl</vt:lpwstr>
      </vt:variant>
      <vt:variant>
        <vt:lpwstr/>
      </vt:variant>
      <vt:variant>
        <vt:i4>1179650</vt:i4>
      </vt:variant>
      <vt:variant>
        <vt:i4>26</vt:i4>
      </vt:variant>
      <vt:variant>
        <vt:i4>0</vt:i4>
      </vt:variant>
      <vt:variant>
        <vt:i4>5</vt:i4>
      </vt:variant>
      <vt:variant>
        <vt:lpwstr/>
      </vt:variant>
      <vt:variant>
        <vt:lpwstr>_Toc301165412</vt:lpwstr>
      </vt:variant>
      <vt:variant>
        <vt:i4>1179649</vt:i4>
      </vt:variant>
      <vt:variant>
        <vt:i4>20</vt:i4>
      </vt:variant>
      <vt:variant>
        <vt:i4>0</vt:i4>
      </vt:variant>
      <vt:variant>
        <vt:i4>5</vt:i4>
      </vt:variant>
      <vt:variant>
        <vt:lpwstr/>
      </vt:variant>
      <vt:variant>
        <vt:lpwstr>_Toc301165411</vt:lpwstr>
      </vt:variant>
      <vt:variant>
        <vt:i4>1179648</vt:i4>
      </vt:variant>
      <vt:variant>
        <vt:i4>14</vt:i4>
      </vt:variant>
      <vt:variant>
        <vt:i4>0</vt:i4>
      </vt:variant>
      <vt:variant>
        <vt:i4>5</vt:i4>
      </vt:variant>
      <vt:variant>
        <vt:lpwstr/>
      </vt:variant>
      <vt:variant>
        <vt:lpwstr>_Toc301165410</vt:lpwstr>
      </vt:variant>
      <vt:variant>
        <vt:i4>1245193</vt:i4>
      </vt:variant>
      <vt:variant>
        <vt:i4>8</vt:i4>
      </vt:variant>
      <vt:variant>
        <vt:i4>0</vt:i4>
      </vt:variant>
      <vt:variant>
        <vt:i4>5</vt:i4>
      </vt:variant>
      <vt:variant>
        <vt:lpwstr/>
      </vt:variant>
      <vt:variant>
        <vt:lpwstr>_Toc301165409</vt:lpwstr>
      </vt:variant>
      <vt:variant>
        <vt:i4>1245192</vt:i4>
      </vt:variant>
      <vt:variant>
        <vt:i4>2</vt:i4>
      </vt:variant>
      <vt:variant>
        <vt:i4>0</vt:i4>
      </vt:variant>
      <vt:variant>
        <vt:i4>5</vt:i4>
      </vt:variant>
      <vt:variant>
        <vt:lpwstr/>
      </vt:variant>
      <vt:variant>
        <vt:lpwstr>_Toc301165408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Weste_H</dc:creator>
  <cp:lastModifiedBy>Robert Melskens</cp:lastModifiedBy>
  <cp:revision>12</cp:revision>
  <cp:lastPrinted>2012-03-09T07:23:00Z</cp:lastPrinted>
  <dcterms:created xsi:type="dcterms:W3CDTF">2012-07-30T13:52:00Z</dcterms:created>
  <dcterms:modified xsi:type="dcterms:W3CDTF">2013-02-06T11:54:00Z</dcterms:modified>
</cp:coreProperties>
</file>